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A9" w:rsidRDefault="004E7DAF" w:rsidP="004E7DAF">
      <w:pPr>
        <w:spacing w:after="120" w:line="276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r w:rsidRPr="004E7DAF">
        <w:rPr>
          <w:bCs/>
          <w:snapToGrid w:val="0"/>
        </w:rPr>
        <w:t>Приложение 7</w:t>
      </w:r>
    </w:p>
    <w:p w:rsidR="008467DB" w:rsidRPr="004E7DAF" w:rsidRDefault="008467DB" w:rsidP="004E7DAF">
      <w:pPr>
        <w:spacing w:after="120" w:line="276" w:lineRule="auto"/>
        <w:jc w:val="right"/>
        <w:outlineLvl w:val="0"/>
        <w:rPr>
          <w:bCs/>
          <w:snapToGrid w:val="0"/>
        </w:rPr>
      </w:pPr>
      <w:r>
        <w:rPr>
          <w:bCs/>
          <w:snapToGrid w:val="0"/>
        </w:rPr>
        <w:t>към условията за изпълнение</w:t>
      </w:r>
    </w:p>
    <w:p w:rsidR="00EA7ED9" w:rsidRDefault="00EA7ED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 xml:space="preserve">ЗА </w:t>
      </w:r>
      <w:r w:rsidR="00A93EF5">
        <w:rPr>
          <w:b/>
          <w:bCs/>
          <w:snapToGrid w:val="0"/>
        </w:rPr>
        <w:t xml:space="preserve">ДИРЕКТНО </w:t>
      </w:r>
      <w:r w:rsidRPr="0087275E">
        <w:rPr>
          <w:b/>
          <w:bCs/>
          <w:snapToGrid w:val="0"/>
        </w:rPr>
        <w:t>ПРЕДОСТАВЯНЕ НА БЕЗВЪЗМЕЗДНА ФИНАНСОВА ПОМОЩ</w:t>
      </w:r>
    </w:p>
    <w:p w:rsidR="00A93EF5" w:rsidRPr="000F1AD7" w:rsidRDefault="00A4201E" w:rsidP="00A93EF5">
      <w:pPr>
        <w:spacing w:line="276" w:lineRule="auto"/>
        <w:jc w:val="center"/>
        <w:rPr>
          <w:b/>
          <w:bCs/>
        </w:rPr>
      </w:pPr>
      <w:r w:rsidRPr="0087275E">
        <w:rPr>
          <w:b/>
          <w:bCs/>
          <w:snapToGrid w:val="0"/>
        </w:rPr>
        <w:t xml:space="preserve">ПО </w:t>
      </w:r>
      <w:proofErr w:type="spellStart"/>
      <w:r w:rsidR="00A93EF5" w:rsidRPr="000F1AD7">
        <w:rPr>
          <w:b/>
          <w:bCs/>
        </w:rPr>
        <w:t>ПО</w:t>
      </w:r>
      <w:proofErr w:type="spellEnd"/>
      <w:r w:rsidR="00A93EF5" w:rsidRPr="000F1AD7">
        <w:rPr>
          <w:b/>
          <w:bCs/>
        </w:rPr>
        <w:t xml:space="preserve"> МЯРКА 20 „ТЕХНИЧЕСКА ПОМОЩ“ </w:t>
      </w:r>
      <w:r w:rsidR="00A93EF5">
        <w:rPr>
          <w:b/>
          <w:bCs/>
        </w:rPr>
        <w:t xml:space="preserve"> ОТ</w:t>
      </w:r>
    </w:p>
    <w:p w:rsidR="000F1AD7" w:rsidRDefault="008C1826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rFonts w:eastAsiaTheme="majorEastAsia" w:cstheme="majorBidi"/>
          <w:b/>
          <w:bCs/>
        </w:rPr>
        <w:t xml:space="preserve">ПРОГРАМАТА ЗА РАЗВИТИЕ НА СЕЛСКИТЕ РАЙОНИ </w:t>
      </w:r>
    </w:p>
    <w:p w:rsidR="000F1AD7" w:rsidRPr="0087275E" w:rsidRDefault="008C1826" w:rsidP="000F1AD7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ЗА ПЕРИОДА 2014-</w:t>
      </w:r>
      <w:r w:rsidR="000F1AD7" w:rsidRPr="0087275E">
        <w:rPr>
          <w:rFonts w:eastAsiaTheme="majorEastAsia" w:cstheme="majorBidi"/>
          <w:b/>
          <w:bCs/>
        </w:rPr>
        <w:t>2020</w:t>
      </w:r>
    </w:p>
    <w:p w:rsidR="008C1826" w:rsidRPr="0087275E" w:rsidRDefault="008C1826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</w:p>
    <w:p w:rsidR="00A4201E" w:rsidRPr="0087275E" w:rsidRDefault="00A4201E" w:rsidP="00D672E3">
      <w:pPr>
        <w:spacing w:after="120" w:line="276" w:lineRule="auto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1A6CCF" w:rsidRDefault="00A4201E" w:rsidP="00D672E3">
            <w:pPr>
              <w:spacing w:after="120" w:line="276" w:lineRule="auto"/>
              <w:rPr>
                <w:b/>
                <w:bCs/>
                <w:i/>
                <w:i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</w:tbl>
    <w:p w:rsidR="003A05D4" w:rsidRPr="00235A4B" w:rsidRDefault="00A4201E" w:rsidP="00235A4B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br w:type="page"/>
      </w:r>
      <w:r w:rsidR="00A149F8" w:rsidRPr="00235A4B">
        <w:rPr>
          <w:snapToGrid w:val="0"/>
        </w:rPr>
        <w:lastRenderedPageBreak/>
        <w:t xml:space="preserve">На </w:t>
      </w:r>
      <w:r w:rsidR="00036242" w:rsidRPr="00235A4B">
        <w:rPr>
          <w:snapToGrid w:val="0"/>
        </w:rPr>
        <w:t>основание чл. 24, ал. 1 и чл. 45, ал. 2</w:t>
      </w:r>
      <w:r w:rsidR="00A149F8" w:rsidRPr="00235A4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235A4B">
        <w:rPr>
          <w:snapToGrid w:val="0"/>
        </w:rPr>
        <w:t>о</w:t>
      </w:r>
      <w:r w:rsidR="00A149F8" w:rsidRPr="00235A4B">
        <w:rPr>
          <w:snapToGrid w:val="0"/>
        </w:rPr>
        <w:t>ценителен доклад от ……………201</w:t>
      </w:r>
      <w:r w:rsidR="003A05D4" w:rsidRPr="00235A4B">
        <w:rPr>
          <w:snapToGrid w:val="0"/>
        </w:rPr>
        <w:t>8</w:t>
      </w:r>
      <w:r w:rsidR="00A149F8" w:rsidRPr="00235A4B">
        <w:rPr>
          <w:snapToGrid w:val="0"/>
        </w:rPr>
        <w:t xml:space="preserve"> г. по Процедура</w:t>
      </w:r>
      <w:r w:rsidR="00036242" w:rsidRPr="00235A4B">
        <w:rPr>
          <w:snapToGrid w:val="0"/>
        </w:rPr>
        <w:t xml:space="preserve"> </w:t>
      </w:r>
      <w:r w:rsidR="00036242" w:rsidRPr="00235A4B">
        <w:rPr>
          <w:b/>
          <w:bCs/>
        </w:rPr>
        <w:t>BG</w:t>
      </w:r>
      <w:r w:rsidR="003A05D4" w:rsidRPr="00235A4B">
        <w:rPr>
          <w:b/>
          <w:bCs/>
        </w:rPr>
        <w:t xml:space="preserve"> ............................</w:t>
      </w:r>
      <w:r w:rsidRPr="00235A4B">
        <w:rPr>
          <w:snapToGrid w:val="0"/>
        </w:rPr>
        <w:t>, одобрен на ………………201</w:t>
      </w:r>
      <w:r w:rsidR="003A05D4" w:rsidRPr="00235A4B">
        <w:rPr>
          <w:snapToGrid w:val="0"/>
        </w:rPr>
        <w:t>8</w:t>
      </w:r>
      <w:r w:rsidRPr="00235A4B">
        <w:rPr>
          <w:snapToGrid w:val="0"/>
        </w:rPr>
        <w:t xml:space="preserve"> г. от </w:t>
      </w:r>
      <w:r w:rsidR="003A05D4" w:rsidRPr="00235A4B">
        <w:t xml:space="preserve">Изпълнителния директор на </w:t>
      </w:r>
      <w:r w:rsidR="00BB12E3" w:rsidRPr="00235A4B">
        <w:rPr>
          <w:b/>
        </w:rPr>
        <w:t>Разплащателна агенция</w:t>
      </w:r>
    </w:p>
    <w:p w:rsidR="00A4201E" w:rsidRPr="00235A4B" w:rsidRDefault="00A4201E" w:rsidP="00235A4B">
      <w:pPr>
        <w:spacing w:after="240" w:line="276" w:lineRule="auto"/>
        <w:ind w:firstLine="720"/>
        <w:jc w:val="both"/>
        <w:rPr>
          <w:snapToGrid w:val="0"/>
        </w:rPr>
      </w:pPr>
      <w:r w:rsidRPr="00235A4B">
        <w:rPr>
          <w:snapToGrid w:val="0"/>
        </w:rPr>
        <w:t xml:space="preserve">между: </w:t>
      </w:r>
    </w:p>
    <w:p w:rsidR="004C7466" w:rsidRPr="00235A4B" w:rsidRDefault="00C14B0A" w:rsidP="00235A4B">
      <w:pPr>
        <w:spacing w:line="276" w:lineRule="auto"/>
        <w:ind w:firstLine="709"/>
        <w:jc w:val="both"/>
      </w:pPr>
      <w:r w:rsidRPr="00235A4B">
        <w:rPr>
          <w:b/>
        </w:rPr>
        <w:t>…………………</w:t>
      </w:r>
      <w:r w:rsidR="00CF5B1C" w:rsidRPr="00235A4B">
        <w:rPr>
          <w:b/>
        </w:rPr>
        <w:t xml:space="preserve"> – Ръководител на Управляващия орган на Програма за развитие на </w:t>
      </w:r>
      <w:proofErr w:type="spellStart"/>
      <w:r w:rsidR="00CF5B1C" w:rsidRPr="00235A4B">
        <w:rPr>
          <w:b/>
        </w:rPr>
        <w:t>селсикте</w:t>
      </w:r>
      <w:proofErr w:type="spellEnd"/>
      <w:r w:rsidR="00CF5B1C" w:rsidRPr="00235A4B">
        <w:rPr>
          <w:b/>
        </w:rPr>
        <w:t xml:space="preserve"> райони за периода 2014-2020 г.</w:t>
      </w:r>
      <w:r w:rsidR="003E789D" w:rsidRPr="00235A4B">
        <w:rPr>
          <w:b/>
        </w:rPr>
        <w:t xml:space="preserve"> </w:t>
      </w:r>
      <w:proofErr w:type="gramStart"/>
      <w:r w:rsidR="003E789D" w:rsidRPr="00235A4B">
        <w:rPr>
          <w:b/>
          <w:lang w:val="en-US"/>
        </w:rPr>
        <w:t>(</w:t>
      </w:r>
      <w:r w:rsidR="003E789D" w:rsidRPr="00235A4B">
        <w:rPr>
          <w:b/>
        </w:rPr>
        <w:t>РУО</w:t>
      </w:r>
      <w:r w:rsidR="003E789D" w:rsidRPr="00235A4B">
        <w:rPr>
          <w:b/>
          <w:lang w:val="en-US"/>
        </w:rPr>
        <w:t>)</w:t>
      </w:r>
      <w:r w:rsidR="00CF5B1C" w:rsidRPr="00235A4B">
        <w:rPr>
          <w:b/>
        </w:rPr>
        <w:t xml:space="preserve">, </w:t>
      </w:r>
      <w:r w:rsidR="00CF5B1C" w:rsidRPr="00235A4B">
        <w:t>към</w:t>
      </w:r>
      <w:r w:rsidR="00CF5B1C" w:rsidRPr="00235A4B">
        <w:rPr>
          <w:b/>
        </w:rPr>
        <w:t xml:space="preserve"> </w:t>
      </w:r>
      <w:r w:rsidR="004C7466" w:rsidRPr="00235A4B">
        <w:t>Министерство, със седалище и адрес на управление гр.</w:t>
      </w:r>
      <w:proofErr w:type="gramEnd"/>
      <w:r w:rsidR="004C7466" w:rsidRPr="00235A4B">
        <w:t xml:space="preserve"> София, бул. „Христо Ботев“ № 55, ЕИК по БУЛСТАТ 831 909 905, , , от една страна</w:t>
      </w:r>
    </w:p>
    <w:p w:rsidR="004C7466" w:rsidRPr="00235A4B" w:rsidRDefault="004C7466" w:rsidP="00235A4B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235A4B">
        <w:rPr>
          <w:snapToGrid w:val="0"/>
        </w:rPr>
        <w:t xml:space="preserve">и </w:t>
      </w:r>
    </w:p>
    <w:p w:rsidR="000F1F6E" w:rsidRPr="00235A4B" w:rsidRDefault="00B928A0" w:rsidP="00235A4B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235A4B">
        <w:rPr>
          <w:b/>
        </w:rPr>
        <w:t>Държавен фонд „Земеделие“</w:t>
      </w:r>
      <w:r w:rsidR="000F1F6E" w:rsidRPr="00235A4B">
        <w:t xml:space="preserve">, със седалище и адрес на управление гр. София, бул. “Цар Борис III” № 136, ЕИК по БУЛСТАТ 121100421, представляван от </w:t>
      </w:r>
      <w:r w:rsidR="00C14B0A" w:rsidRPr="00235A4B">
        <w:rPr>
          <w:b/>
        </w:rPr>
        <w:t>……………………..</w:t>
      </w:r>
      <w:r w:rsidR="000F1F6E" w:rsidRPr="00235A4B">
        <w:t xml:space="preserve">, в качеството му на Изпълнителен директор, наричан за </w:t>
      </w:r>
      <w:r w:rsidR="004C7466" w:rsidRPr="00235A4B">
        <w:t>целите на този договор</w:t>
      </w:r>
      <w:r w:rsidR="004C7466" w:rsidRPr="00235A4B">
        <w:rPr>
          <w:snapToGrid w:val="0"/>
        </w:rPr>
        <w:t xml:space="preserve"> „</w:t>
      </w:r>
      <w:r w:rsidR="004C7466" w:rsidRPr="00235A4B">
        <w:rPr>
          <w:b/>
          <w:snapToGrid w:val="0"/>
        </w:rPr>
        <w:t>Бенефициент</w:t>
      </w:r>
      <w:r w:rsidR="004C7466" w:rsidRPr="00235A4B">
        <w:rPr>
          <w:snapToGrid w:val="0"/>
        </w:rPr>
        <w:t>”</w:t>
      </w:r>
      <w:r w:rsidR="000F1F6E" w:rsidRPr="00235A4B">
        <w:t xml:space="preserve">, от една страна </w:t>
      </w:r>
    </w:p>
    <w:p w:rsidR="00A4201E" w:rsidRPr="00235A4B" w:rsidRDefault="00A4201E" w:rsidP="00235A4B">
      <w:pPr>
        <w:spacing w:after="120" w:line="276" w:lineRule="auto"/>
        <w:ind w:firstLine="709"/>
        <w:jc w:val="both"/>
        <w:rPr>
          <w:snapToGrid w:val="0"/>
        </w:rPr>
      </w:pPr>
      <w:r w:rsidRPr="00235A4B">
        <w:rPr>
          <w:snapToGrid w:val="0"/>
        </w:rPr>
        <w:t>се сключи този договор за следното:</w:t>
      </w:r>
    </w:p>
    <w:p w:rsidR="009010E0" w:rsidRPr="00235A4B" w:rsidRDefault="009010E0" w:rsidP="00235A4B">
      <w:pPr>
        <w:spacing w:after="120" w:line="276" w:lineRule="auto"/>
        <w:jc w:val="both"/>
        <w:rPr>
          <w:snapToGrid w:val="0"/>
        </w:rPr>
      </w:pPr>
    </w:p>
    <w:p w:rsidR="009010E0" w:rsidRPr="00235A4B" w:rsidRDefault="009010E0" w:rsidP="00235A4B">
      <w:pPr>
        <w:pStyle w:val="Heading3"/>
        <w:tabs>
          <w:tab w:val="left" w:pos="0"/>
        </w:tabs>
        <w:spacing w:line="276" w:lineRule="auto"/>
        <w:ind w:firstLine="709"/>
        <w:jc w:val="both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>І. ПРЕДМЕТ НА ДОГОВОРА</w:t>
      </w:r>
      <w:r w:rsidRPr="00235A4B">
        <w:rPr>
          <w:rFonts w:cs="Times New Roman"/>
          <w:szCs w:val="24"/>
          <w:lang w:val="bg-BG"/>
        </w:rPr>
        <w:t xml:space="preserve">. </w:t>
      </w:r>
      <w:r w:rsidRPr="00235A4B">
        <w:rPr>
          <w:rFonts w:cs="Times New Roman"/>
          <w:szCs w:val="24"/>
        </w:rPr>
        <w:t>УСЛОВИЯ</w:t>
      </w:r>
      <w:r w:rsidRPr="00235A4B">
        <w:rPr>
          <w:rFonts w:cs="Times New Roman"/>
          <w:szCs w:val="24"/>
          <w:lang w:val="bg-BG"/>
        </w:rPr>
        <w:t xml:space="preserve">, РАЗМЕР И НАЧИН </w:t>
      </w:r>
      <w:r w:rsidRPr="00235A4B">
        <w:rPr>
          <w:rFonts w:cs="Times New Roman"/>
          <w:szCs w:val="24"/>
        </w:rPr>
        <w:t>ЗА ИЗПЛАЩАНЕ НА БЕЗВЪЗМЕЗДНА ФИНАНСОВА ПОМОЩ</w:t>
      </w:r>
    </w:p>
    <w:p w:rsidR="00A4201E" w:rsidRPr="00235A4B" w:rsidRDefault="00A4201E" w:rsidP="00235A4B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jc w:val="both"/>
        <w:rPr>
          <w:b/>
          <w:bCs/>
          <w:snapToGrid w:val="0"/>
        </w:rPr>
      </w:pPr>
    </w:p>
    <w:p w:rsidR="00EA0422" w:rsidRPr="00235A4B" w:rsidRDefault="00EA0422" w:rsidP="00235A4B">
      <w:pPr>
        <w:spacing w:after="120" w:line="276" w:lineRule="auto"/>
        <w:ind w:firstLine="709"/>
        <w:jc w:val="both"/>
        <w:rPr>
          <w:snapToGrid w:val="0"/>
        </w:rPr>
      </w:pPr>
      <w:r w:rsidRPr="00235A4B">
        <w:rPr>
          <w:b/>
        </w:rPr>
        <w:t xml:space="preserve">Чл. 1. </w:t>
      </w:r>
      <w:r w:rsidRPr="00235A4B">
        <w:rPr>
          <w:b/>
          <w:lang w:val="en-US"/>
        </w:rPr>
        <w:t>(</w:t>
      </w:r>
      <w:r w:rsidRPr="00235A4B">
        <w:rPr>
          <w:b/>
        </w:rPr>
        <w:t>1</w:t>
      </w:r>
      <w:r w:rsidRPr="00235A4B">
        <w:rPr>
          <w:b/>
          <w:lang w:val="en-US"/>
        </w:rPr>
        <w:t>)</w:t>
      </w:r>
      <w:r w:rsidRPr="00235A4B">
        <w:t xml:space="preserve"> </w:t>
      </w:r>
      <w:r w:rsidR="00CF5B1C" w:rsidRPr="00235A4B">
        <w:rPr>
          <w:b/>
        </w:rPr>
        <w:t>Ръководителят на Управляващия орган</w:t>
      </w:r>
      <w:r w:rsidR="00CF5B1C" w:rsidRPr="00235A4B">
        <w:t xml:space="preserve"> предоставя на </w:t>
      </w:r>
      <w:r w:rsidR="00CF5B1C" w:rsidRPr="00235A4B">
        <w:rPr>
          <w:b/>
        </w:rPr>
        <w:t>Бенефициента</w:t>
      </w:r>
      <w:r w:rsidR="00CF5B1C" w:rsidRPr="00235A4B">
        <w:t xml:space="preserve"> </w:t>
      </w:r>
      <w:r w:rsidR="00A4201E" w:rsidRPr="00235A4B">
        <w:rPr>
          <w:snapToGrid w:val="0"/>
        </w:rPr>
        <w:t xml:space="preserve">безвъзмездна финансова помощ (БФП) по </w:t>
      </w:r>
      <w:r w:rsidR="000F1AD7" w:rsidRPr="00235A4B">
        <w:rPr>
          <w:shd w:val="clear" w:color="auto" w:fill="FEFEFE"/>
        </w:rPr>
        <w:t>мярка 20 „Техническа помощ</w:t>
      </w:r>
      <w:proofErr w:type="gramStart"/>
      <w:r w:rsidR="000F1AD7" w:rsidRPr="00235A4B">
        <w:rPr>
          <w:shd w:val="clear" w:color="auto" w:fill="FEFEFE"/>
        </w:rPr>
        <w:t xml:space="preserve">“ </w:t>
      </w:r>
      <w:r w:rsidR="003A04ED" w:rsidRPr="00235A4B">
        <w:rPr>
          <w:shd w:val="clear" w:color="auto" w:fill="FEFEFE"/>
        </w:rPr>
        <w:t>от</w:t>
      </w:r>
      <w:proofErr w:type="gramEnd"/>
      <w:r w:rsidR="003A04ED" w:rsidRPr="00235A4B">
        <w:rPr>
          <w:shd w:val="clear" w:color="auto" w:fill="FEFEFE"/>
        </w:rPr>
        <w:t xml:space="preserve"> Програмата за развитие на селските райони за периода 2014 - 2020 г.</w:t>
      </w:r>
      <w:r w:rsidR="00A4201E" w:rsidRPr="00235A4B">
        <w:rPr>
          <w:snapToGrid w:val="0"/>
        </w:rPr>
        <w:t xml:space="preserve"> </w:t>
      </w:r>
      <w:r w:rsidR="00CF5B1C" w:rsidRPr="00235A4B">
        <w:rPr>
          <w:snapToGrid w:val="0"/>
        </w:rPr>
        <w:t xml:space="preserve">в максимален размер </w:t>
      </w:r>
      <w:r w:rsidR="003E789D" w:rsidRPr="00235A4B">
        <w:rPr>
          <w:snapToGrid w:val="0"/>
        </w:rPr>
        <w:t xml:space="preserve">на </w:t>
      </w:r>
      <w:r w:rsidR="00CF5B1C" w:rsidRPr="00235A4B">
        <w:rPr>
          <w:snapToGrid w:val="0"/>
        </w:rPr>
        <w:t>................................</w:t>
      </w:r>
      <w:r w:rsidR="008118EA" w:rsidRPr="00235A4B">
        <w:rPr>
          <w:snapToGrid w:val="0"/>
        </w:rPr>
        <w:t>) който представлява ...............% от стойността на одобрените и реално извършени от Бенефициента разходи за изпълнението на бюджетна линия № ……………………………….., с наименование „…………………………………………..“ (наричана по-нататък БЛ</w:t>
      </w:r>
      <w:r w:rsidR="00D02705" w:rsidRPr="00235A4B">
        <w:rPr>
          <w:snapToGrid w:val="0"/>
        </w:rPr>
        <w:t xml:space="preserve">) </w:t>
      </w:r>
      <w:r w:rsidR="008118EA" w:rsidRPr="00235A4B">
        <w:rPr>
          <w:snapToGrid w:val="0"/>
        </w:rPr>
        <w:t xml:space="preserve">, </w:t>
      </w:r>
      <w:r w:rsidR="00A4201E" w:rsidRPr="00235A4B">
        <w:rPr>
          <w:snapToGrid w:val="0"/>
        </w:rPr>
        <w:t xml:space="preserve">а </w:t>
      </w:r>
      <w:r w:rsidR="00A4201E" w:rsidRPr="00235A4B">
        <w:rPr>
          <w:b/>
          <w:snapToGrid w:val="0"/>
        </w:rPr>
        <w:t>Бенефициентът</w:t>
      </w:r>
      <w:r w:rsidR="00A4201E" w:rsidRPr="00235A4B">
        <w:rPr>
          <w:snapToGrid w:val="0"/>
        </w:rPr>
        <w:t xml:space="preserve"> приема БФП и се задължава да изпълни проекта, съгласно Формуляра за кандидатстване, при спазване на изискванията и условията на </w:t>
      </w:r>
      <w:r w:rsidR="00CF5B1C" w:rsidRPr="00235A4B">
        <w:rPr>
          <w:snapToGrid w:val="0"/>
        </w:rPr>
        <w:t>Условията</w:t>
      </w:r>
      <w:r w:rsidR="00A4201E" w:rsidRPr="00235A4B">
        <w:rPr>
          <w:snapToGrid w:val="0"/>
        </w:rPr>
        <w:t xml:space="preserve"> за кандидатстване, правото на Европейския съюз и националното законодателство.</w:t>
      </w:r>
    </w:p>
    <w:p w:rsidR="00A4201E" w:rsidRPr="00235A4B" w:rsidRDefault="00EA0422" w:rsidP="00235A4B">
      <w:pPr>
        <w:spacing w:after="120" w:line="276" w:lineRule="auto"/>
        <w:ind w:firstLine="709"/>
        <w:jc w:val="both"/>
        <w:rPr>
          <w:snapToGrid w:val="0"/>
        </w:rPr>
      </w:pPr>
      <w:r w:rsidRPr="00235A4B">
        <w:rPr>
          <w:snapToGrid w:val="0"/>
          <w:lang w:val="en-US"/>
        </w:rPr>
        <w:t>(</w:t>
      </w:r>
      <w:r w:rsidRPr="00235A4B">
        <w:rPr>
          <w:snapToGrid w:val="0"/>
        </w:rPr>
        <w:t>2</w:t>
      </w:r>
      <w:r w:rsidRPr="00235A4B">
        <w:rPr>
          <w:snapToGrid w:val="0"/>
          <w:lang w:val="en-US"/>
        </w:rPr>
        <w:t>)</w:t>
      </w:r>
      <w:r w:rsidRPr="00235A4B">
        <w:rPr>
          <w:snapToGrid w:val="0"/>
        </w:rPr>
        <w:t xml:space="preserve"> </w:t>
      </w:r>
      <w:r w:rsidR="00A4201E" w:rsidRPr="00235A4B">
        <w:rPr>
          <w:snapToGrid w:val="0"/>
        </w:rPr>
        <w:t xml:space="preserve">При изпълнението на </w:t>
      </w:r>
      <w:r w:rsidR="00CF5B1C" w:rsidRPr="00235A4B">
        <w:rPr>
          <w:snapToGrid w:val="0"/>
        </w:rPr>
        <w:t>БЛ</w:t>
      </w:r>
      <w:r w:rsidR="003E789D" w:rsidRPr="00235A4B">
        <w:rPr>
          <w:snapToGrid w:val="0"/>
        </w:rPr>
        <w:t xml:space="preserve"> по ал. 1</w:t>
      </w:r>
      <w:r w:rsidR="00A4201E" w:rsidRPr="00235A4B">
        <w:rPr>
          <w:snapToGrid w:val="0"/>
        </w:rPr>
        <w:t xml:space="preserve">, </w:t>
      </w:r>
      <w:r w:rsidR="00A4201E" w:rsidRPr="00235A4B">
        <w:rPr>
          <w:b/>
          <w:snapToGrid w:val="0"/>
        </w:rPr>
        <w:t>Бенефициентът</w:t>
      </w:r>
      <w:r w:rsidR="00A4201E" w:rsidRPr="00235A4B">
        <w:rPr>
          <w:snapToGrid w:val="0"/>
        </w:rPr>
        <w:t xml:space="preserve"> се задължава да спазва условията на този договор и Условията за изпълнение на проекти</w:t>
      </w:r>
      <w:r w:rsidR="00D649A5" w:rsidRPr="00235A4B">
        <w:rPr>
          <w:snapToGrid w:val="0"/>
        </w:rPr>
        <w:t>, наричани по-нататък „У</w:t>
      </w:r>
      <w:r w:rsidR="00A4201E" w:rsidRPr="00235A4B">
        <w:rPr>
          <w:snapToGrid w:val="0"/>
        </w:rPr>
        <w:t>словията за изпълнение</w:t>
      </w:r>
      <w:r w:rsidR="00D649A5" w:rsidRPr="00235A4B">
        <w:rPr>
          <w:snapToGrid w:val="0"/>
        </w:rPr>
        <w:t>“</w:t>
      </w:r>
      <w:r w:rsidR="00A4201E" w:rsidRPr="00235A4B">
        <w:rPr>
          <w:snapToGrid w:val="0"/>
        </w:rPr>
        <w:t>.</w:t>
      </w:r>
    </w:p>
    <w:p w:rsidR="008118EA" w:rsidRPr="00235A4B" w:rsidRDefault="00EA0422" w:rsidP="00235A4B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235A4B">
        <w:rPr>
          <w:b/>
          <w:lang w:eastAsia="fr-FR"/>
        </w:rPr>
        <w:t>Чл. 2.</w:t>
      </w:r>
      <w:r w:rsidRPr="00235A4B">
        <w:rPr>
          <w:lang w:eastAsia="fr-FR"/>
        </w:rPr>
        <w:t xml:space="preserve"> </w:t>
      </w:r>
      <w:r w:rsidRPr="00235A4B">
        <w:rPr>
          <w:lang w:val="en-US" w:eastAsia="fr-FR"/>
        </w:rPr>
        <w:t>(</w:t>
      </w:r>
      <w:r w:rsidRPr="00235A4B">
        <w:rPr>
          <w:lang w:eastAsia="fr-FR"/>
        </w:rPr>
        <w:t>1</w:t>
      </w:r>
      <w:r w:rsidRPr="00235A4B">
        <w:rPr>
          <w:lang w:val="en-US" w:eastAsia="fr-FR"/>
        </w:rPr>
        <w:t>)</w:t>
      </w:r>
      <w:r w:rsidRPr="00235A4B">
        <w:rPr>
          <w:lang w:eastAsia="fr-FR"/>
        </w:rPr>
        <w:t xml:space="preserve"> </w:t>
      </w:r>
      <w:r w:rsidR="008118EA" w:rsidRPr="00235A4B">
        <w:rPr>
          <w:lang w:eastAsia="fr-FR"/>
        </w:rPr>
        <w:t xml:space="preserve">Одобрената обща стойност на допустимите </w:t>
      </w:r>
      <w:proofErr w:type="gramStart"/>
      <w:r w:rsidR="008118EA" w:rsidRPr="00235A4B">
        <w:rPr>
          <w:lang w:eastAsia="fr-FR"/>
        </w:rPr>
        <w:t>за  финансиране</w:t>
      </w:r>
      <w:proofErr w:type="gramEnd"/>
      <w:r w:rsidR="008118EA" w:rsidRPr="00235A4B">
        <w:rPr>
          <w:lang w:eastAsia="fr-FR"/>
        </w:rPr>
        <w:t xml:space="preserve"> разходи за изпълнение на проекта, въз основа на представените от Бенефициента на етапа на кандидатстването по мярката документи и извършени проверки по чл. 29, ал. 2 от ЗУСЕСИФ, е в размер на ………...……  (словом ……………………..) лева и включва одобрените разходи по позиции, съгласно </w:t>
      </w:r>
      <w:r w:rsidR="00F75556" w:rsidRPr="00235A4B">
        <w:rPr>
          <w:lang w:eastAsia="fr-FR"/>
        </w:rPr>
        <w:t>Приложение № 2</w:t>
      </w:r>
      <w:r w:rsidR="008118EA" w:rsidRPr="00235A4B">
        <w:rPr>
          <w:lang w:eastAsia="fr-FR"/>
        </w:rPr>
        <w:t>.</w:t>
      </w:r>
    </w:p>
    <w:p w:rsidR="00B5374D" w:rsidRPr="00235A4B" w:rsidRDefault="00D02705" w:rsidP="00235A4B">
      <w:pPr>
        <w:pStyle w:val="BodyTextIndent"/>
        <w:spacing w:line="276" w:lineRule="auto"/>
        <w:ind w:left="0" w:firstLine="720"/>
        <w:jc w:val="both"/>
      </w:pPr>
      <w:r w:rsidRPr="00235A4B" w:rsidDel="00D02705">
        <w:rPr>
          <w:lang w:eastAsia="fr-FR"/>
        </w:rPr>
        <w:t xml:space="preserve"> </w:t>
      </w:r>
      <w:r w:rsidR="00EA0422" w:rsidRPr="00235A4B">
        <w:rPr>
          <w:lang w:val="en-US" w:eastAsia="fr-FR"/>
        </w:rPr>
        <w:t>(</w:t>
      </w:r>
      <w:r w:rsidRPr="00235A4B">
        <w:rPr>
          <w:lang w:eastAsia="fr-FR"/>
        </w:rPr>
        <w:t>2</w:t>
      </w:r>
      <w:r w:rsidR="00EA0422" w:rsidRPr="00235A4B">
        <w:rPr>
          <w:lang w:val="en-US" w:eastAsia="fr-FR"/>
        </w:rPr>
        <w:t>)</w:t>
      </w:r>
      <w:r w:rsidR="00EA0422" w:rsidRPr="00235A4B">
        <w:rPr>
          <w:lang w:eastAsia="fr-FR"/>
        </w:rPr>
        <w:t xml:space="preserve"> </w:t>
      </w:r>
      <w:r w:rsidR="00BB12E3" w:rsidRPr="00235A4B">
        <w:rPr>
          <w:b/>
        </w:rPr>
        <w:t>Разплащателна агенция</w:t>
      </w:r>
      <w:r w:rsidR="00EA0422" w:rsidRPr="00235A4B">
        <w:t xml:space="preserve"> изплаща помощта до максималния размер по </w:t>
      </w:r>
      <w:r w:rsidRPr="00235A4B">
        <w:t xml:space="preserve">чл. 1, </w:t>
      </w:r>
      <w:r w:rsidR="00EA0422" w:rsidRPr="00235A4B">
        <w:t xml:space="preserve">ал. </w:t>
      </w:r>
      <w:r w:rsidRPr="00235A4B">
        <w:t>1</w:t>
      </w:r>
      <w:r w:rsidR="009C31F9" w:rsidRPr="00235A4B">
        <w:t>,</w:t>
      </w:r>
      <w:r w:rsidR="00EA0422" w:rsidRPr="00235A4B">
        <w:t xml:space="preserve"> при условие че</w:t>
      </w:r>
      <w:r w:rsidR="00B5374D" w:rsidRPr="00235A4B">
        <w:t>:</w:t>
      </w:r>
    </w:p>
    <w:p w:rsidR="00EA0422" w:rsidRPr="00235A4B" w:rsidRDefault="00B5374D" w:rsidP="00235A4B">
      <w:pPr>
        <w:pStyle w:val="BodyTextIndent"/>
        <w:spacing w:line="276" w:lineRule="auto"/>
        <w:ind w:left="0" w:firstLine="720"/>
        <w:jc w:val="both"/>
      </w:pPr>
      <w:r w:rsidRPr="00235A4B">
        <w:lastRenderedPageBreak/>
        <w:t>1.</w:t>
      </w:r>
      <w:r w:rsidR="00EA0422" w:rsidRPr="00235A4B">
        <w:t xml:space="preserve"> </w:t>
      </w:r>
      <w:r w:rsidR="00EA0422" w:rsidRPr="00235A4B">
        <w:rPr>
          <w:b/>
        </w:rPr>
        <w:t>Бенефициентът</w:t>
      </w:r>
      <w:r w:rsidR="00BA4180" w:rsidRPr="00235A4B">
        <w:t xml:space="preserve"> е изпълнил точно одобрената </w:t>
      </w:r>
      <w:r w:rsidR="005F7AE8" w:rsidRPr="00235A4B">
        <w:t xml:space="preserve">бюджетна </w:t>
      </w:r>
      <w:r w:rsidR="00BA4180" w:rsidRPr="00235A4B">
        <w:t>линия</w:t>
      </w:r>
      <w:r w:rsidR="00EA0422" w:rsidRPr="00235A4B">
        <w:t xml:space="preserve"> при условията и сроковете, определени в този договор</w:t>
      </w:r>
      <w:r w:rsidR="0033134D" w:rsidRPr="00235A4B">
        <w:t xml:space="preserve">, приложенията </w:t>
      </w:r>
      <w:r w:rsidR="00EA0422" w:rsidRPr="00235A4B">
        <w:t>към него</w:t>
      </w:r>
      <w:r w:rsidR="00D02705" w:rsidRPr="00235A4B">
        <w:t xml:space="preserve"> и </w:t>
      </w:r>
      <w:r w:rsidR="00EA0422" w:rsidRPr="00235A4B">
        <w:t xml:space="preserve">Условията за изпълнение, </w:t>
      </w:r>
      <w:r w:rsidR="00D02705" w:rsidRPr="00235A4B">
        <w:t xml:space="preserve">; </w:t>
      </w:r>
    </w:p>
    <w:p w:rsidR="00AA467C" w:rsidRPr="00235A4B" w:rsidRDefault="00B5374D" w:rsidP="00235A4B">
      <w:pPr>
        <w:pStyle w:val="BodyTextIndent"/>
        <w:spacing w:line="276" w:lineRule="auto"/>
        <w:ind w:left="0" w:firstLine="720"/>
        <w:jc w:val="both"/>
        <w:rPr>
          <w:iCs/>
        </w:rPr>
      </w:pPr>
      <w:r w:rsidRPr="00235A4B">
        <w:t xml:space="preserve">2. по отношение на </w:t>
      </w:r>
      <w:r w:rsidRPr="00235A4B">
        <w:rPr>
          <w:b/>
        </w:rPr>
        <w:t xml:space="preserve">Бенефициента, </w:t>
      </w:r>
      <w:r w:rsidR="00AA467C" w:rsidRPr="00235A4B">
        <w:t>изпълнен</w:t>
      </w:r>
      <w:r w:rsidR="005F7AE8" w:rsidRPr="00235A4B">
        <w:t>ата</w:t>
      </w:r>
      <w:r w:rsidR="00AA467C" w:rsidRPr="00235A4B">
        <w:t xml:space="preserve"> </w:t>
      </w:r>
      <w:r w:rsidR="005F7AE8" w:rsidRPr="00235A4B">
        <w:t xml:space="preserve">бюджетна линия </w:t>
      </w:r>
      <w:r w:rsidR="00AA467C" w:rsidRPr="00235A4B">
        <w:t xml:space="preserve">и заявените за плащане разходи </w:t>
      </w:r>
      <w:r w:rsidRPr="00235A4B">
        <w:t xml:space="preserve">са спазени всички условия за изплащане на помощта, посочени в този договор </w:t>
      </w:r>
      <w:r w:rsidR="00D02705" w:rsidRPr="00235A4B">
        <w:t xml:space="preserve"> и</w:t>
      </w:r>
      <w:r w:rsidRPr="00235A4B">
        <w:t xml:space="preserve"> Условията за изпълнение;</w:t>
      </w:r>
    </w:p>
    <w:p w:rsidR="00B5374D" w:rsidRPr="00235A4B" w:rsidRDefault="00B5374D" w:rsidP="00235A4B">
      <w:pPr>
        <w:pStyle w:val="BodyText"/>
        <w:tabs>
          <w:tab w:val="left" w:pos="709"/>
          <w:tab w:val="left" w:pos="1276"/>
          <w:tab w:val="left" w:pos="1843"/>
        </w:tabs>
        <w:spacing w:line="276" w:lineRule="auto"/>
        <w:ind w:firstLine="720"/>
        <w:rPr>
          <w:rFonts w:cs="Times New Roman"/>
          <w:iCs/>
          <w:szCs w:val="24"/>
          <w:lang w:val="bg-BG"/>
        </w:rPr>
      </w:pPr>
      <w:r w:rsidRPr="00235A4B">
        <w:rPr>
          <w:rFonts w:cs="Times New Roman"/>
          <w:iCs/>
          <w:szCs w:val="24"/>
        </w:rPr>
        <w:t>3.</w:t>
      </w:r>
      <w:r w:rsidRPr="00235A4B">
        <w:rPr>
          <w:rFonts w:cs="Times New Roman"/>
          <w:bCs/>
          <w:iCs/>
          <w:szCs w:val="24"/>
          <w:lang w:val="bg-BG"/>
        </w:rPr>
        <w:t xml:space="preserve"> </w:t>
      </w:r>
      <w:proofErr w:type="spellStart"/>
      <w:r w:rsidRPr="00235A4B">
        <w:rPr>
          <w:rFonts w:cs="Times New Roman"/>
          <w:b/>
          <w:szCs w:val="24"/>
        </w:rPr>
        <w:t>Бенефициентът</w:t>
      </w:r>
      <w:proofErr w:type="spellEnd"/>
      <w:r w:rsidR="00D02705" w:rsidRPr="00235A4B">
        <w:rPr>
          <w:rFonts w:cs="Times New Roman"/>
          <w:b/>
          <w:szCs w:val="24"/>
          <w:lang w:val="bg-BG"/>
        </w:rPr>
        <w:t>, когато е</w:t>
      </w:r>
      <w:r w:rsidR="00F75556" w:rsidRPr="00235A4B">
        <w:rPr>
          <w:rFonts w:cs="Times New Roman"/>
          <w:b/>
          <w:szCs w:val="24"/>
          <w:lang w:val="bg-BG"/>
        </w:rPr>
        <w:t xml:space="preserve"> </w:t>
      </w:r>
      <w:r w:rsidR="00D02705" w:rsidRPr="00235A4B">
        <w:rPr>
          <w:rFonts w:cs="Times New Roman"/>
          <w:b/>
          <w:szCs w:val="24"/>
          <w:lang w:val="bg-BG"/>
        </w:rPr>
        <w:t>възложител по Закона за обществените поръчки (ЗОП)</w:t>
      </w:r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iCs/>
          <w:szCs w:val="24"/>
          <w:lang w:val="bg-BG"/>
        </w:rPr>
        <w:t xml:space="preserve">е възложил изпълнението на одобрените за финансиране дейности при спазване на правилата за възлагане </w:t>
      </w:r>
      <w:r w:rsidR="00D02705" w:rsidRPr="00235A4B">
        <w:rPr>
          <w:rFonts w:cs="Times New Roman"/>
          <w:iCs/>
          <w:szCs w:val="24"/>
          <w:lang w:val="bg-BG"/>
        </w:rPr>
        <w:t xml:space="preserve">по ЗОП </w:t>
      </w:r>
      <w:r w:rsidRPr="00235A4B">
        <w:rPr>
          <w:rFonts w:cs="Times New Roman"/>
          <w:iCs/>
          <w:szCs w:val="24"/>
        </w:rPr>
        <w:t xml:space="preserve">и </w:t>
      </w:r>
      <w:proofErr w:type="spellStart"/>
      <w:r w:rsidRPr="00235A4B">
        <w:rPr>
          <w:rFonts w:cs="Times New Roman"/>
          <w:iCs/>
          <w:szCs w:val="24"/>
        </w:rPr>
        <w:t>подзаконови</w:t>
      </w:r>
      <w:proofErr w:type="spellEnd"/>
      <w:r w:rsidR="00D02705" w:rsidRPr="00235A4B">
        <w:rPr>
          <w:rFonts w:cs="Times New Roman"/>
          <w:iCs/>
          <w:szCs w:val="24"/>
          <w:lang w:val="bg-BG"/>
        </w:rPr>
        <w:t>те</w:t>
      </w:r>
      <w:r w:rsidRPr="00235A4B">
        <w:rPr>
          <w:rFonts w:cs="Times New Roman"/>
          <w:iCs/>
          <w:szCs w:val="24"/>
        </w:rPr>
        <w:t xml:space="preserve"> </w:t>
      </w:r>
      <w:proofErr w:type="spellStart"/>
      <w:r w:rsidRPr="00235A4B">
        <w:rPr>
          <w:rFonts w:cs="Times New Roman"/>
          <w:iCs/>
          <w:szCs w:val="24"/>
        </w:rPr>
        <w:t>нормативни</w:t>
      </w:r>
      <w:proofErr w:type="spellEnd"/>
      <w:r w:rsidRPr="00235A4B">
        <w:rPr>
          <w:rFonts w:cs="Times New Roman"/>
          <w:iCs/>
          <w:szCs w:val="24"/>
        </w:rPr>
        <w:t xml:space="preserve"> </w:t>
      </w:r>
      <w:proofErr w:type="spellStart"/>
      <w:r w:rsidRPr="00235A4B">
        <w:rPr>
          <w:rFonts w:cs="Times New Roman"/>
          <w:iCs/>
          <w:szCs w:val="24"/>
        </w:rPr>
        <w:t>актове</w:t>
      </w:r>
      <w:proofErr w:type="spellEnd"/>
      <w:r w:rsidR="00D02705" w:rsidRPr="00235A4B">
        <w:rPr>
          <w:rFonts w:cs="Times New Roman"/>
          <w:iCs/>
          <w:szCs w:val="24"/>
          <w:lang w:val="bg-BG"/>
        </w:rPr>
        <w:t xml:space="preserve"> по прилагането му</w:t>
      </w:r>
      <w:r w:rsidRPr="00235A4B">
        <w:rPr>
          <w:rFonts w:cs="Times New Roman"/>
          <w:iCs/>
          <w:szCs w:val="24"/>
          <w:lang w:val="bg-BG"/>
        </w:rPr>
        <w:t xml:space="preserve">; договорът за възлагане на обществената поръчка е одобрен от </w:t>
      </w:r>
      <w:r w:rsidR="00D659A9" w:rsidRPr="00235A4B">
        <w:rPr>
          <w:rFonts w:cs="Times New Roman"/>
          <w:b/>
          <w:szCs w:val="24"/>
          <w:lang w:val="bg-BG"/>
        </w:rPr>
        <w:t>Управляващия орган</w:t>
      </w:r>
      <w:r w:rsidRPr="00235A4B">
        <w:rPr>
          <w:rFonts w:cs="Times New Roman"/>
          <w:iCs/>
          <w:szCs w:val="24"/>
          <w:lang w:val="bg-BG"/>
        </w:rPr>
        <w:t xml:space="preserve"> след осъществен контрол на възложената поръчка по реда и при спазване на изискванията, посочени </w:t>
      </w:r>
      <w:r w:rsidR="00C81BE6" w:rsidRPr="00235A4B">
        <w:rPr>
          <w:rFonts w:cs="Times New Roman"/>
          <w:iCs/>
          <w:szCs w:val="24"/>
          <w:lang w:val="bg-BG"/>
        </w:rPr>
        <w:t>във Вътрешните правила на МЗХГ за директно предоставяне на безвъзмездна финансова помощ по мярка 20 „Техническа помощ“ от Програма за развитие на селските райони (2014-2020 г.)</w:t>
      </w:r>
      <w:r w:rsidR="009C31F9" w:rsidRPr="00235A4B">
        <w:rPr>
          <w:rFonts w:cs="Times New Roman"/>
          <w:iCs/>
          <w:szCs w:val="24"/>
          <w:lang w:val="bg-BG"/>
        </w:rPr>
        <w:t xml:space="preserve"> </w:t>
      </w:r>
    </w:p>
    <w:p w:rsidR="00B5374D" w:rsidRPr="00235A4B" w:rsidRDefault="0033134D" w:rsidP="00235A4B">
      <w:pPr>
        <w:pStyle w:val="BodyText"/>
        <w:tabs>
          <w:tab w:val="left" w:pos="709"/>
          <w:tab w:val="left" w:pos="1276"/>
          <w:tab w:val="left" w:pos="1843"/>
          <w:tab w:val="left" w:pos="2552"/>
        </w:tabs>
        <w:spacing w:line="276" w:lineRule="auto"/>
        <w:ind w:firstLine="709"/>
        <w:rPr>
          <w:rFonts w:cs="Times New Roman"/>
          <w:bCs/>
          <w:iCs/>
          <w:szCs w:val="24"/>
        </w:rPr>
      </w:pPr>
      <w:r w:rsidRPr="00235A4B">
        <w:rPr>
          <w:rFonts w:cs="Times New Roman"/>
          <w:bCs/>
          <w:iCs/>
          <w:szCs w:val="24"/>
          <w:lang w:val="bg-BG"/>
        </w:rPr>
        <w:t>4</w:t>
      </w:r>
      <w:r w:rsidR="00BA4180" w:rsidRPr="00235A4B">
        <w:rPr>
          <w:rFonts w:cs="Times New Roman"/>
          <w:bCs/>
          <w:iCs/>
          <w:szCs w:val="24"/>
          <w:lang w:val="bg-BG"/>
        </w:rPr>
        <w:t xml:space="preserve">. одобрената </w:t>
      </w:r>
      <w:r w:rsidR="004318C5" w:rsidRPr="00235A4B">
        <w:rPr>
          <w:rFonts w:cs="Times New Roman"/>
          <w:bCs/>
          <w:iCs/>
          <w:szCs w:val="24"/>
          <w:lang w:val="bg-BG"/>
        </w:rPr>
        <w:t xml:space="preserve">БЛ </w:t>
      </w:r>
      <w:r w:rsidRPr="00235A4B">
        <w:rPr>
          <w:rFonts w:cs="Times New Roman"/>
          <w:bCs/>
          <w:iCs/>
          <w:szCs w:val="24"/>
          <w:lang w:val="bg-BG"/>
        </w:rPr>
        <w:t>е</w:t>
      </w:r>
      <w:r w:rsidR="00B5374D" w:rsidRPr="00235A4B">
        <w:rPr>
          <w:rFonts w:cs="Times New Roman"/>
          <w:bCs/>
          <w:iCs/>
          <w:szCs w:val="24"/>
          <w:lang w:val="bg-BG"/>
        </w:rPr>
        <w:t xml:space="preserve"> изпълнен</w:t>
      </w:r>
      <w:r w:rsidR="004F6474" w:rsidRPr="00235A4B">
        <w:rPr>
          <w:rFonts w:cs="Times New Roman"/>
          <w:bCs/>
          <w:iCs/>
          <w:szCs w:val="24"/>
          <w:lang w:val="bg-BG"/>
        </w:rPr>
        <w:t>а</w:t>
      </w:r>
      <w:r w:rsidR="00B5374D" w:rsidRPr="00235A4B">
        <w:rPr>
          <w:rFonts w:cs="Times New Roman"/>
          <w:bCs/>
          <w:iCs/>
          <w:szCs w:val="24"/>
          <w:lang w:val="bg-BG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съобразно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условията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и </w:t>
      </w:r>
      <w:proofErr w:type="spellStart"/>
      <w:r w:rsidR="00B5374D" w:rsidRPr="00235A4B">
        <w:rPr>
          <w:rFonts w:cs="Times New Roman"/>
          <w:bCs/>
          <w:iCs/>
          <w:szCs w:val="24"/>
        </w:rPr>
        <w:t>сроковете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, </w:t>
      </w:r>
      <w:proofErr w:type="spellStart"/>
      <w:r w:rsidR="00B5374D" w:rsidRPr="00235A4B">
        <w:rPr>
          <w:rFonts w:cs="Times New Roman"/>
          <w:bCs/>
          <w:iCs/>
          <w:szCs w:val="24"/>
        </w:rPr>
        <w:t>определени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в </w:t>
      </w:r>
      <w:proofErr w:type="spellStart"/>
      <w:r w:rsidR="00B5374D" w:rsidRPr="00235A4B">
        <w:rPr>
          <w:rFonts w:cs="Times New Roman"/>
          <w:bCs/>
          <w:iCs/>
          <w:szCs w:val="24"/>
        </w:rPr>
        <w:t>този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договор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, </w:t>
      </w:r>
      <w:proofErr w:type="spellStart"/>
      <w:r w:rsidR="00B5374D" w:rsidRPr="00235A4B">
        <w:rPr>
          <w:rFonts w:cs="Times New Roman"/>
          <w:iCs/>
          <w:szCs w:val="24"/>
        </w:rPr>
        <w:t>договора</w:t>
      </w:r>
      <w:proofErr w:type="spellEnd"/>
      <w:r w:rsidR="00B5374D" w:rsidRPr="00235A4B">
        <w:rPr>
          <w:rFonts w:cs="Times New Roman"/>
          <w:iCs/>
          <w:szCs w:val="24"/>
          <w:lang w:val="bg-BG"/>
        </w:rPr>
        <w:t>/</w:t>
      </w:r>
      <w:proofErr w:type="spellStart"/>
      <w:r w:rsidR="00B5374D" w:rsidRPr="00235A4B">
        <w:rPr>
          <w:rFonts w:cs="Times New Roman"/>
          <w:iCs/>
          <w:szCs w:val="24"/>
          <w:lang w:val="bg-BG"/>
        </w:rPr>
        <w:t>ите</w:t>
      </w:r>
      <w:proofErr w:type="spellEnd"/>
      <w:r w:rsidR="00B5374D" w:rsidRPr="00235A4B">
        <w:rPr>
          <w:rFonts w:cs="Times New Roman"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iCs/>
          <w:szCs w:val="24"/>
        </w:rPr>
        <w:t>за</w:t>
      </w:r>
      <w:proofErr w:type="spellEnd"/>
      <w:r w:rsidR="00B5374D" w:rsidRPr="00235A4B">
        <w:rPr>
          <w:rFonts w:cs="Times New Roman"/>
          <w:iCs/>
          <w:szCs w:val="24"/>
          <w:lang w:val="bg-BG"/>
        </w:rPr>
        <w:t xml:space="preserve"> възлагане на обществена/и поръчка/и за изпълнение на дейностите по </w:t>
      </w:r>
      <w:r w:rsidR="00BA4180" w:rsidRPr="00235A4B">
        <w:rPr>
          <w:rFonts w:cs="Times New Roman"/>
          <w:iCs/>
          <w:szCs w:val="24"/>
          <w:lang w:val="bg-BG"/>
        </w:rPr>
        <w:t>одобрената финансова линия</w:t>
      </w:r>
      <w:r w:rsidR="00B5374D" w:rsidRPr="00235A4B">
        <w:rPr>
          <w:rFonts w:cs="Times New Roman"/>
          <w:iCs/>
          <w:szCs w:val="24"/>
          <w:lang w:val="bg-BG"/>
        </w:rPr>
        <w:t xml:space="preserve">, </w:t>
      </w:r>
      <w:proofErr w:type="spellStart"/>
      <w:r w:rsidR="00B5374D" w:rsidRPr="00235A4B">
        <w:rPr>
          <w:rFonts w:cs="Times New Roman"/>
          <w:bCs/>
          <w:iCs/>
          <w:szCs w:val="24"/>
        </w:rPr>
        <w:t>както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и </w:t>
      </w:r>
      <w:r w:rsidR="00B5374D" w:rsidRPr="00235A4B">
        <w:rPr>
          <w:rFonts w:cs="Times New Roman"/>
          <w:bCs/>
          <w:iCs/>
          <w:szCs w:val="24"/>
          <w:lang w:val="bg-BG"/>
        </w:rPr>
        <w:t>при спазване на</w:t>
      </w:r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изискванията</w:t>
      </w:r>
      <w:proofErr w:type="spellEnd"/>
      <w:r w:rsidR="00B5374D" w:rsidRPr="00235A4B">
        <w:rPr>
          <w:rFonts w:cs="Times New Roman"/>
          <w:bCs/>
          <w:iCs/>
          <w:szCs w:val="24"/>
          <w:lang w:val="bg-BG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на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всички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действащи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r w:rsidR="00B5374D" w:rsidRPr="00235A4B">
        <w:rPr>
          <w:rFonts w:cs="Times New Roman"/>
          <w:bCs/>
          <w:iCs/>
          <w:szCs w:val="24"/>
          <w:lang w:val="bg-BG"/>
        </w:rPr>
        <w:t xml:space="preserve">в съответната област </w:t>
      </w:r>
      <w:proofErr w:type="spellStart"/>
      <w:r w:rsidR="00B5374D" w:rsidRPr="00235A4B">
        <w:rPr>
          <w:rFonts w:cs="Times New Roman"/>
          <w:bCs/>
          <w:iCs/>
          <w:szCs w:val="24"/>
        </w:rPr>
        <w:t>нормативни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актове</w:t>
      </w:r>
      <w:proofErr w:type="spellEnd"/>
      <w:r w:rsidR="00B5374D" w:rsidRPr="00235A4B">
        <w:rPr>
          <w:rFonts w:cs="Times New Roman"/>
          <w:bCs/>
          <w:iCs/>
          <w:szCs w:val="24"/>
        </w:rPr>
        <w:t>.</w:t>
      </w:r>
    </w:p>
    <w:p w:rsidR="00EA0422" w:rsidRPr="00235A4B" w:rsidRDefault="00EA0422" w:rsidP="00235A4B">
      <w:pPr>
        <w:pStyle w:val="BodyTextIndent"/>
        <w:spacing w:line="276" w:lineRule="auto"/>
        <w:ind w:left="0" w:firstLine="720"/>
        <w:jc w:val="both"/>
      </w:pPr>
      <w:r w:rsidRPr="00235A4B">
        <w:t>(</w:t>
      </w:r>
      <w:r w:rsidR="00F75556" w:rsidRPr="00235A4B">
        <w:t>3</w:t>
      </w:r>
      <w:r w:rsidRPr="00235A4B">
        <w:t xml:space="preserve">) При неточно или непълно изпълнение от </w:t>
      </w:r>
      <w:r w:rsidRPr="00235A4B">
        <w:rPr>
          <w:b/>
        </w:rPr>
        <w:t>Бенефициента</w:t>
      </w:r>
      <w:r w:rsidRPr="00235A4B">
        <w:t xml:space="preserve"> на условие или задължение по този договор или в Условията за изпълнение, както и при наличие на </w:t>
      </w:r>
      <w:r w:rsidR="00F75556" w:rsidRPr="00235A4B">
        <w:t xml:space="preserve">нормативно </w:t>
      </w:r>
      <w:r w:rsidRPr="00235A4B">
        <w:t>основание,</w:t>
      </w:r>
      <w:r w:rsidRPr="00235A4B">
        <w:rPr>
          <w:b/>
        </w:rPr>
        <w:t xml:space="preserve"> </w:t>
      </w:r>
      <w:r w:rsidR="00BB12E3" w:rsidRPr="00235A4B">
        <w:rPr>
          <w:b/>
        </w:rPr>
        <w:t>Разплащателна агенция</w:t>
      </w:r>
      <w:r w:rsidR="00BA4180" w:rsidRPr="00235A4B">
        <w:rPr>
          <w:b/>
        </w:rPr>
        <w:t xml:space="preserve"> </w:t>
      </w:r>
      <w:r w:rsidRPr="00235A4B">
        <w:t xml:space="preserve">има право да намали или да откаже изцяло заявената за изплащане финансова помощ, съответно – </w:t>
      </w:r>
      <w:r w:rsidRPr="00235A4B">
        <w:rPr>
          <w:b/>
        </w:rPr>
        <w:t xml:space="preserve">Бенефициентът </w:t>
      </w:r>
      <w:r w:rsidRPr="00235A4B">
        <w:t>е длъжен да възстанови цялата или част от изплатената финансовата помощ на основанията и в размерите, посочени в този договор и в приложим нормативен акт.</w:t>
      </w:r>
    </w:p>
    <w:p w:rsidR="004318C5" w:rsidRPr="00235A4B" w:rsidRDefault="004318C5" w:rsidP="00235A4B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GB"/>
        </w:rPr>
      </w:pPr>
      <w:r w:rsidRPr="00235A4B">
        <w:rPr>
          <w:b/>
          <w:lang w:eastAsia="fr-FR"/>
        </w:rPr>
        <w:t xml:space="preserve">Чл. 3 </w:t>
      </w:r>
      <w:r w:rsidRPr="00235A4B">
        <w:rPr>
          <w:lang w:eastAsia="fr-FR"/>
        </w:rPr>
        <w:t>(1)</w:t>
      </w:r>
      <w:r w:rsidRPr="00235A4B">
        <w:rPr>
          <w:b/>
          <w:lang w:eastAsia="fr-FR"/>
        </w:rPr>
        <w:t xml:space="preserve"> </w:t>
      </w:r>
      <w:r w:rsidRPr="00235A4B">
        <w:rPr>
          <w:lang w:eastAsia="en-GB"/>
        </w:rPr>
        <w:t>В случай на дейности, за които е предвидено да се изпълняват по реда на ЗОП</w:t>
      </w:r>
      <w:r w:rsidR="005F7AE8" w:rsidRPr="00235A4B">
        <w:rPr>
          <w:lang w:eastAsia="en-GB"/>
        </w:rPr>
        <w:t>,</w:t>
      </w:r>
      <w:r w:rsidRPr="00235A4B">
        <w:rPr>
          <w:lang w:eastAsia="en-GB"/>
        </w:rPr>
        <w:t xml:space="preserve"> </w:t>
      </w:r>
      <w:r w:rsidRPr="00235A4B">
        <w:rPr>
          <w:b/>
          <w:lang w:eastAsia="en-GB"/>
        </w:rPr>
        <w:t xml:space="preserve">Бенефициентът </w:t>
      </w:r>
      <w:r w:rsidRPr="00235A4B">
        <w:rPr>
          <w:lang w:eastAsia="en-GB"/>
        </w:rPr>
        <w:t>или упълномощено от него длъжностно лице, подава</w:t>
      </w:r>
      <w:r w:rsidR="005F7AE8" w:rsidRPr="00235A4B">
        <w:rPr>
          <w:lang w:eastAsia="en-GB"/>
        </w:rPr>
        <w:t xml:space="preserve"> искане за</w:t>
      </w:r>
      <w:r w:rsidRPr="00235A4B">
        <w:rPr>
          <w:lang w:eastAsia="en-GB"/>
        </w:rPr>
        <w:t xml:space="preserve"> </w:t>
      </w:r>
      <w:r w:rsidRPr="00235A4B">
        <w:t xml:space="preserve">междинно и/или окончателно плащане, ведно с междинни и/или окончателни технически  и финансови отчети и всички приложими документи съгласно Условията за изпълнение, в срок </w:t>
      </w:r>
      <w:proofErr w:type="spellStart"/>
      <w:r w:rsidRPr="00235A4B">
        <w:rPr>
          <w:lang w:val="en-GB" w:eastAsia="en-GB"/>
        </w:rPr>
        <w:t>не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по-късно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от</w:t>
      </w:r>
      <w:proofErr w:type="spellEnd"/>
      <w:r w:rsidRPr="00235A4B">
        <w:rPr>
          <w:lang w:eastAsia="en-GB"/>
        </w:rPr>
        <w:t xml:space="preserve"> </w:t>
      </w:r>
      <w:r w:rsidRPr="00235A4B">
        <w:rPr>
          <w:b/>
          <w:lang w:val="en-GB" w:eastAsia="en-GB"/>
        </w:rPr>
        <w:t xml:space="preserve">25 </w:t>
      </w:r>
      <w:proofErr w:type="spellStart"/>
      <w:r w:rsidRPr="00235A4B">
        <w:rPr>
          <w:b/>
          <w:lang w:val="en-GB" w:eastAsia="en-GB"/>
        </w:rPr>
        <w:t>работни</w:t>
      </w:r>
      <w:proofErr w:type="spellEnd"/>
      <w:r w:rsidRPr="00235A4B">
        <w:rPr>
          <w:b/>
          <w:lang w:val="en-GB" w:eastAsia="en-GB"/>
        </w:rPr>
        <w:t xml:space="preserve"> </w:t>
      </w:r>
      <w:proofErr w:type="spellStart"/>
      <w:r w:rsidRPr="00235A4B">
        <w:rPr>
          <w:b/>
          <w:lang w:val="en-GB" w:eastAsia="en-GB"/>
        </w:rPr>
        <w:t>дни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след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датата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на</w:t>
      </w:r>
      <w:proofErr w:type="spellEnd"/>
      <w:r w:rsidR="00C81BE6" w:rsidRPr="00235A4B">
        <w:rPr>
          <w:rFonts w:eastAsia="Times New Roman"/>
          <w:lang w:eastAsia="en-GB"/>
        </w:rPr>
        <w:t xml:space="preserve"> приемо-предавателния протокол за</w:t>
      </w:r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одобрение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на</w:t>
      </w:r>
      <w:proofErr w:type="spellEnd"/>
      <w:r w:rsidRPr="00235A4B">
        <w:rPr>
          <w:lang w:eastAsia="en-GB"/>
        </w:rPr>
        <w:t xml:space="preserve"> </w:t>
      </w:r>
      <w:proofErr w:type="spellStart"/>
      <w:r w:rsidRPr="00235A4B">
        <w:rPr>
          <w:lang w:val="en-GB" w:eastAsia="en-GB"/>
        </w:rPr>
        <w:t>изпълнението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на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цялата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дейност</w:t>
      </w:r>
      <w:proofErr w:type="spellEnd"/>
      <w:r w:rsidRPr="00235A4B">
        <w:rPr>
          <w:lang w:val="en-GB" w:eastAsia="en-GB"/>
        </w:rPr>
        <w:t xml:space="preserve"> </w:t>
      </w:r>
      <w:r w:rsidRPr="00235A4B">
        <w:rPr>
          <w:lang w:eastAsia="en-GB"/>
        </w:rPr>
        <w:t>или на част от нея.</w:t>
      </w:r>
    </w:p>
    <w:p w:rsidR="004318C5" w:rsidRPr="00235A4B" w:rsidRDefault="004318C5" w:rsidP="00235A4B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GB"/>
        </w:rPr>
      </w:pPr>
      <w:r w:rsidRPr="00235A4B">
        <w:rPr>
          <w:lang w:eastAsia="en-GB"/>
        </w:rPr>
        <w:t xml:space="preserve">(2) Искането за плащане за дейности, за които не е предвидено да се изпълняват по реда на ЗОП, се подава от </w:t>
      </w:r>
      <w:r w:rsidRPr="00235A4B">
        <w:rPr>
          <w:b/>
          <w:lang w:eastAsia="en-GB"/>
        </w:rPr>
        <w:t>1-во до 15-о число</w:t>
      </w:r>
      <w:r w:rsidRPr="00235A4B">
        <w:rPr>
          <w:lang w:eastAsia="en-GB"/>
        </w:rPr>
        <w:t xml:space="preserve"> на съответния месец. </w:t>
      </w:r>
    </w:p>
    <w:p w:rsidR="00C81BE6" w:rsidRPr="00235A4B" w:rsidRDefault="00C81BE6" w:rsidP="00235A4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eastAsia="Times New Roman"/>
          <w:lang w:eastAsia="en-GB"/>
        </w:rPr>
      </w:pPr>
      <w:r w:rsidRPr="00235A4B">
        <w:rPr>
          <w:lang w:val="en-US" w:eastAsia="en-GB"/>
        </w:rPr>
        <w:t>(</w:t>
      </w:r>
      <w:r w:rsidRPr="00235A4B">
        <w:rPr>
          <w:lang w:eastAsia="en-GB"/>
        </w:rPr>
        <w:t>3</w:t>
      </w:r>
      <w:r w:rsidRPr="00235A4B">
        <w:rPr>
          <w:lang w:val="en-US" w:eastAsia="en-GB"/>
        </w:rPr>
        <w:t>)</w:t>
      </w:r>
      <w:r w:rsidRPr="00235A4B">
        <w:rPr>
          <w:lang w:eastAsia="en-GB"/>
        </w:rPr>
        <w:t xml:space="preserve"> </w:t>
      </w:r>
      <w:r w:rsidRPr="00235A4B">
        <w:rPr>
          <w:rFonts w:eastAsia="Times New Roman"/>
          <w:lang w:eastAsia="en-GB"/>
        </w:rPr>
        <w:t xml:space="preserve">Извършените разходи по одобрената </w:t>
      </w:r>
      <w:r w:rsidR="00F75556" w:rsidRPr="00235A4B">
        <w:rPr>
          <w:rFonts w:eastAsia="Times New Roman"/>
          <w:lang w:eastAsia="en-GB"/>
        </w:rPr>
        <w:t>БЛ</w:t>
      </w:r>
      <w:r w:rsidRPr="00235A4B">
        <w:rPr>
          <w:rFonts w:eastAsia="Times New Roman"/>
          <w:lang w:eastAsia="en-GB"/>
        </w:rPr>
        <w:t xml:space="preserve"> се отчитат най-късно в срок от </w:t>
      </w:r>
      <w:r w:rsidR="00FE270A">
        <w:rPr>
          <w:rFonts w:eastAsia="Times New Roman"/>
          <w:lang w:eastAsia="en-GB"/>
        </w:rPr>
        <w:t>18</w:t>
      </w:r>
      <w:r w:rsidR="00FE270A" w:rsidRPr="00235A4B">
        <w:rPr>
          <w:rFonts w:eastAsia="Times New Roman"/>
          <w:lang w:eastAsia="en-GB"/>
        </w:rPr>
        <w:t xml:space="preserve"> </w:t>
      </w:r>
      <w:r w:rsidRPr="00235A4B">
        <w:rPr>
          <w:rFonts w:eastAsia="Times New Roman"/>
          <w:lang w:eastAsia="en-GB"/>
        </w:rPr>
        <w:t xml:space="preserve">месеца след приключване на съответната година </w:t>
      </w:r>
      <w:r w:rsidRPr="00235A4B">
        <w:rPr>
          <w:rFonts w:eastAsia="Times New Roman"/>
          <w:lang w:val="en-US" w:eastAsia="en-GB"/>
        </w:rPr>
        <w:t>(</w:t>
      </w:r>
      <w:r w:rsidRPr="00235A4B">
        <w:rPr>
          <w:rFonts w:eastAsia="Times New Roman"/>
          <w:lang w:eastAsia="en-GB"/>
        </w:rPr>
        <w:t>при бюджетни линии със срок за изпълнение повече от една година</w:t>
      </w:r>
      <w:r w:rsidRPr="00235A4B">
        <w:rPr>
          <w:rFonts w:eastAsia="Times New Roman"/>
          <w:lang w:val="en-US" w:eastAsia="en-GB"/>
        </w:rPr>
        <w:t>)</w:t>
      </w:r>
      <w:r w:rsidRPr="00235A4B">
        <w:rPr>
          <w:rFonts w:eastAsia="Times New Roman"/>
          <w:lang w:eastAsia="en-GB"/>
        </w:rPr>
        <w:t xml:space="preserve"> и </w:t>
      </w:r>
      <w:r w:rsidR="00FE270A">
        <w:rPr>
          <w:rFonts w:eastAsia="Times New Roman"/>
          <w:lang w:eastAsia="en-GB"/>
        </w:rPr>
        <w:t xml:space="preserve">12 месеца </w:t>
      </w:r>
      <w:r w:rsidRPr="00235A4B">
        <w:rPr>
          <w:rFonts w:eastAsia="Times New Roman"/>
          <w:lang w:eastAsia="en-GB"/>
        </w:rPr>
        <w:t xml:space="preserve">след приключване на </w:t>
      </w:r>
      <w:r w:rsidR="00F75556" w:rsidRPr="00235A4B">
        <w:rPr>
          <w:rFonts w:eastAsia="Times New Roman"/>
          <w:lang w:eastAsia="en-GB"/>
        </w:rPr>
        <w:t>БЛ</w:t>
      </w:r>
      <w:r w:rsidRPr="00235A4B">
        <w:rPr>
          <w:rFonts w:eastAsia="Times New Roman"/>
          <w:lang w:eastAsia="en-GB"/>
        </w:rPr>
        <w:t xml:space="preserve"> </w:t>
      </w:r>
      <w:r w:rsidRPr="00235A4B">
        <w:rPr>
          <w:rFonts w:eastAsia="Times New Roman"/>
          <w:lang w:val="en-US" w:eastAsia="en-GB"/>
        </w:rPr>
        <w:t>(</w:t>
      </w:r>
      <w:r w:rsidRPr="00235A4B">
        <w:rPr>
          <w:rFonts w:eastAsia="Times New Roman"/>
          <w:lang w:eastAsia="en-GB"/>
        </w:rPr>
        <w:t>при бюджетни линии със срок за изпълнение една година</w:t>
      </w:r>
      <w:r w:rsidRPr="00235A4B">
        <w:rPr>
          <w:rFonts w:eastAsia="Times New Roman"/>
          <w:lang w:val="en-US" w:eastAsia="en-GB"/>
        </w:rPr>
        <w:t>)</w:t>
      </w:r>
      <w:r w:rsidRPr="00235A4B">
        <w:rPr>
          <w:rFonts w:eastAsia="Times New Roman"/>
          <w:lang w:eastAsia="en-GB"/>
        </w:rPr>
        <w:t>.</w:t>
      </w:r>
    </w:p>
    <w:p w:rsidR="00C81BE6" w:rsidRPr="00235A4B" w:rsidRDefault="00C81BE6" w:rsidP="00235A4B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GB"/>
        </w:rPr>
      </w:pPr>
    </w:p>
    <w:p w:rsidR="009010E0" w:rsidRPr="00235A4B" w:rsidRDefault="004318C5" w:rsidP="00235A4B">
      <w:pPr>
        <w:spacing w:line="276" w:lineRule="auto"/>
        <w:ind w:firstLine="720"/>
        <w:jc w:val="both"/>
        <w:rPr>
          <w:shd w:val="clear" w:color="auto" w:fill="FEFEFE"/>
        </w:rPr>
      </w:pPr>
      <w:r w:rsidRPr="00235A4B">
        <w:rPr>
          <w:b/>
          <w:lang w:eastAsia="fr-FR"/>
        </w:rPr>
        <w:t>Чл. 4</w:t>
      </w:r>
      <w:r w:rsidR="009010E0" w:rsidRPr="00235A4B">
        <w:rPr>
          <w:b/>
          <w:lang w:eastAsia="fr-FR"/>
        </w:rPr>
        <w:t>.</w:t>
      </w:r>
      <w:r w:rsidR="009010E0" w:rsidRPr="00235A4B">
        <w:rPr>
          <w:lang w:eastAsia="fr-FR"/>
        </w:rPr>
        <w:t xml:space="preserve"> </w:t>
      </w:r>
      <w:r w:rsidR="009010E0" w:rsidRPr="00235A4B">
        <w:rPr>
          <w:lang w:val="en-US" w:eastAsia="fr-FR"/>
        </w:rPr>
        <w:t>(</w:t>
      </w:r>
      <w:r w:rsidR="009010E0" w:rsidRPr="00235A4B">
        <w:rPr>
          <w:lang w:eastAsia="fr-FR"/>
        </w:rPr>
        <w:t>1</w:t>
      </w:r>
      <w:r w:rsidR="009010E0" w:rsidRPr="00235A4B">
        <w:rPr>
          <w:lang w:val="en-US" w:eastAsia="fr-FR"/>
        </w:rPr>
        <w:t>)</w:t>
      </w:r>
      <w:r w:rsidR="009010E0" w:rsidRPr="00235A4B">
        <w:rPr>
          <w:shd w:val="clear" w:color="auto" w:fill="FEFEFE"/>
        </w:rPr>
        <w:t xml:space="preserve"> </w:t>
      </w:r>
      <w:r w:rsidR="009010E0" w:rsidRPr="00235A4B">
        <w:rPr>
          <w:b/>
          <w:shd w:val="clear" w:color="auto" w:fill="FEFEFE"/>
        </w:rPr>
        <w:t>Бенефициентът</w:t>
      </w:r>
      <w:r w:rsidR="00EA0422" w:rsidRPr="00235A4B">
        <w:rPr>
          <w:shd w:val="clear" w:color="auto" w:fill="FEFEFE"/>
        </w:rPr>
        <w:t xml:space="preserve"> може да получи междинно плащане</w:t>
      </w:r>
      <w:r w:rsidR="009010E0" w:rsidRPr="00235A4B">
        <w:rPr>
          <w:shd w:val="clear" w:color="auto" w:fill="FEFEFE"/>
        </w:rPr>
        <w:t xml:space="preserve">, ако такова е заявено във Формуляра за кандидатстване и е включено като обособена част от </w:t>
      </w:r>
      <w:r w:rsidR="00BA4180" w:rsidRPr="00235A4B">
        <w:rPr>
          <w:shd w:val="clear" w:color="auto" w:fill="FEFEFE"/>
        </w:rPr>
        <w:t xml:space="preserve">одобрената </w:t>
      </w:r>
      <w:r w:rsidR="00F75556" w:rsidRPr="00235A4B">
        <w:rPr>
          <w:shd w:val="clear" w:color="auto" w:fill="FEFEFE"/>
        </w:rPr>
        <w:t>БЛ</w:t>
      </w:r>
      <w:r w:rsidR="009010E0" w:rsidRPr="00235A4B">
        <w:rPr>
          <w:shd w:val="clear" w:color="auto" w:fill="FEFEFE"/>
        </w:rPr>
        <w:t xml:space="preserve">. </w:t>
      </w:r>
    </w:p>
    <w:p w:rsidR="000F02BB" w:rsidRDefault="009010E0" w:rsidP="00235A4B">
      <w:pPr>
        <w:spacing w:line="276" w:lineRule="auto"/>
        <w:ind w:firstLine="720"/>
        <w:jc w:val="both"/>
        <w:rPr>
          <w:shd w:val="clear" w:color="auto" w:fill="FEFEFE"/>
        </w:rPr>
      </w:pPr>
      <w:r w:rsidRPr="00235A4B">
        <w:rPr>
          <w:lang w:val="en-US" w:eastAsia="fr-FR"/>
        </w:rPr>
        <w:t>(</w:t>
      </w:r>
      <w:r w:rsidRPr="00235A4B">
        <w:rPr>
          <w:lang w:eastAsia="fr-FR"/>
        </w:rPr>
        <w:t>2</w:t>
      </w:r>
      <w:r w:rsidRPr="00235A4B">
        <w:rPr>
          <w:lang w:val="en-US" w:eastAsia="fr-FR"/>
        </w:rPr>
        <w:t>)</w:t>
      </w:r>
      <w:r w:rsidRPr="00235A4B">
        <w:rPr>
          <w:shd w:val="clear" w:color="auto" w:fill="FEFEFE"/>
        </w:rPr>
        <w:t xml:space="preserve"> </w:t>
      </w:r>
      <w:r w:rsidR="00EA0422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 xml:space="preserve">Междинно плащане се допуска </w:t>
      </w:r>
      <w:r w:rsidR="00BA4180" w:rsidRPr="00235A4B">
        <w:rPr>
          <w:shd w:val="clear" w:color="auto" w:fill="FEFEFE"/>
        </w:rPr>
        <w:t xml:space="preserve">до 3 (три) пъти за периода на изпълнение </w:t>
      </w:r>
      <w:r w:rsidR="00594AEE" w:rsidRPr="00235A4B">
        <w:rPr>
          <w:shd w:val="clear" w:color="auto" w:fill="FEFEFE"/>
        </w:rPr>
        <w:t xml:space="preserve">на </w:t>
      </w:r>
      <w:r w:rsidRPr="00235A4B">
        <w:rPr>
          <w:shd w:val="clear" w:color="auto" w:fill="FEFEFE"/>
        </w:rPr>
        <w:t xml:space="preserve">одобрения </w:t>
      </w:r>
      <w:r w:rsidR="00BA4180" w:rsidRPr="00235A4B">
        <w:rPr>
          <w:shd w:val="clear" w:color="auto" w:fill="FEFEFE"/>
        </w:rPr>
        <w:t xml:space="preserve">разход по дадена </w:t>
      </w:r>
      <w:r w:rsidR="00F75556" w:rsidRPr="00235A4B">
        <w:rPr>
          <w:shd w:val="clear" w:color="auto" w:fill="FEFEFE"/>
        </w:rPr>
        <w:t>БЛ</w:t>
      </w:r>
      <w:r w:rsidR="00EA0422" w:rsidRPr="00235A4B">
        <w:rPr>
          <w:shd w:val="clear" w:color="auto" w:fill="FEFEFE"/>
        </w:rPr>
        <w:t xml:space="preserve">, </w:t>
      </w:r>
      <w:r w:rsidR="00BA4180" w:rsidRPr="00235A4B">
        <w:rPr>
          <w:shd w:val="clear" w:color="auto" w:fill="FEFEFE"/>
        </w:rPr>
        <w:t xml:space="preserve">до 5 </w:t>
      </w:r>
      <w:r w:rsidR="000D0737" w:rsidRPr="00235A4B">
        <w:rPr>
          <w:shd w:val="clear" w:color="auto" w:fill="FEFEFE"/>
        </w:rPr>
        <w:t xml:space="preserve">(пет) </w:t>
      </w:r>
      <w:r w:rsidR="00BA4180" w:rsidRPr="00235A4B">
        <w:rPr>
          <w:shd w:val="clear" w:color="auto" w:fill="FEFEFE"/>
        </w:rPr>
        <w:t>пъти в случай че съответния разход е с период на изпълнение повече</w:t>
      </w:r>
      <w:r w:rsidR="000D0737" w:rsidRPr="00235A4B">
        <w:rPr>
          <w:shd w:val="clear" w:color="auto" w:fill="FEFEFE"/>
        </w:rPr>
        <w:t xml:space="preserve"> </w:t>
      </w:r>
      <w:r w:rsidR="00BA4180" w:rsidRPr="00235A4B">
        <w:rPr>
          <w:shd w:val="clear" w:color="auto" w:fill="FEFEFE"/>
        </w:rPr>
        <w:t>от 1 (една) година</w:t>
      </w:r>
      <w:r w:rsidR="00594AEE" w:rsidRPr="00235A4B">
        <w:rPr>
          <w:shd w:val="clear" w:color="auto" w:fill="FEFEFE"/>
        </w:rPr>
        <w:t xml:space="preserve"> и ежемесечно за дейностите</w:t>
      </w:r>
      <w:r w:rsidR="00F75556" w:rsidRPr="00235A4B">
        <w:rPr>
          <w:shd w:val="clear" w:color="auto" w:fill="FEFEFE"/>
        </w:rPr>
        <w:t>,</w:t>
      </w:r>
      <w:r w:rsidR="00594AEE" w:rsidRPr="00235A4B">
        <w:rPr>
          <w:shd w:val="clear" w:color="auto" w:fill="FEFEFE"/>
        </w:rPr>
        <w:t xml:space="preserve"> подробно посочени в </w:t>
      </w:r>
      <w:r w:rsidR="00F75556" w:rsidRPr="00235A4B">
        <w:rPr>
          <w:shd w:val="clear" w:color="auto" w:fill="FEFEFE"/>
        </w:rPr>
        <w:t>т. 3 от</w:t>
      </w:r>
      <w:r w:rsidR="00594AEE" w:rsidRPr="00235A4B">
        <w:rPr>
          <w:shd w:val="clear" w:color="auto" w:fill="FEFEFE"/>
        </w:rPr>
        <w:t xml:space="preserve"> Раздел А </w:t>
      </w:r>
      <w:r w:rsidR="00F75556" w:rsidRPr="00235A4B">
        <w:rPr>
          <w:shd w:val="clear" w:color="auto" w:fill="FEFEFE"/>
        </w:rPr>
        <w:t>„</w:t>
      </w:r>
      <w:r w:rsidR="00594AEE" w:rsidRPr="00235A4B">
        <w:rPr>
          <w:shd w:val="clear" w:color="auto" w:fill="FEFEFE"/>
        </w:rPr>
        <w:t>Финансово изпълнение на проектите и плащане</w:t>
      </w:r>
      <w:r w:rsidR="00F75556" w:rsidRPr="00235A4B">
        <w:rPr>
          <w:shd w:val="clear" w:color="auto" w:fill="FEFEFE"/>
        </w:rPr>
        <w:t>“</w:t>
      </w:r>
      <w:r w:rsidR="00594AEE" w:rsidRPr="00235A4B">
        <w:rPr>
          <w:shd w:val="clear" w:color="auto" w:fill="FEFEFE"/>
        </w:rPr>
        <w:t>,</w:t>
      </w:r>
      <w:r w:rsidR="00F75556" w:rsidRPr="00235A4B">
        <w:rPr>
          <w:shd w:val="clear" w:color="auto" w:fill="FEFEFE"/>
        </w:rPr>
        <w:t xml:space="preserve"> на Условията за изпълнение</w:t>
      </w:r>
      <w:r w:rsidR="00BA4180" w:rsidRPr="00235A4B">
        <w:rPr>
          <w:shd w:val="clear" w:color="auto" w:fill="FEFEFE"/>
        </w:rPr>
        <w:t xml:space="preserve">. </w:t>
      </w:r>
      <w:r w:rsidR="00BA4180" w:rsidRPr="00235A4B">
        <w:rPr>
          <w:shd w:val="clear" w:color="auto" w:fill="FEFEFE"/>
        </w:rPr>
        <w:lastRenderedPageBreak/>
        <w:t>Исканията за плащане следва да са придружени</w:t>
      </w:r>
      <w:r w:rsidR="0080627E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>с всички, посочени в Условията за изпълнение документи</w:t>
      </w:r>
      <w:r w:rsidR="0080627E" w:rsidRPr="00235A4B">
        <w:rPr>
          <w:shd w:val="clear" w:color="auto" w:fill="FEFEFE"/>
        </w:rPr>
        <w:t>.</w:t>
      </w:r>
    </w:p>
    <w:p w:rsidR="006E4605" w:rsidRPr="00235A4B" w:rsidRDefault="006E4605" w:rsidP="00235A4B">
      <w:pPr>
        <w:spacing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(3) </w:t>
      </w:r>
      <w:r w:rsidRPr="006E4605">
        <w:rPr>
          <w:shd w:val="clear" w:color="auto" w:fill="FEFEFE"/>
        </w:rPr>
        <w:t>Общият размер на междинните плащания не може да надвишава 95% от общата сума на финансовия план</w:t>
      </w:r>
      <w:r>
        <w:rPr>
          <w:shd w:val="clear" w:color="auto" w:fill="FEFEFE"/>
        </w:rPr>
        <w:t>.</w:t>
      </w:r>
    </w:p>
    <w:p w:rsidR="009010E0" w:rsidRPr="00235A4B" w:rsidRDefault="009010E0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235A4B">
        <w:rPr>
          <w:rFonts w:cs="Times New Roman"/>
          <w:szCs w:val="24"/>
          <w:shd w:val="clear" w:color="auto" w:fill="FEFEFE"/>
          <w:lang w:val="bg-BG"/>
        </w:rPr>
        <w:tab/>
      </w:r>
      <w:r w:rsidRPr="00235A4B">
        <w:rPr>
          <w:rFonts w:cs="Times New Roman"/>
          <w:szCs w:val="24"/>
          <w:shd w:val="clear" w:color="auto" w:fill="FEFEFE"/>
        </w:rPr>
        <w:t>(</w:t>
      </w:r>
      <w:r w:rsidR="006E4605">
        <w:rPr>
          <w:rFonts w:cs="Times New Roman"/>
          <w:szCs w:val="24"/>
          <w:shd w:val="clear" w:color="auto" w:fill="FEFEFE"/>
          <w:lang w:val="bg-BG"/>
        </w:rPr>
        <w:t>4</w:t>
      </w:r>
      <w:r w:rsidRPr="00235A4B">
        <w:rPr>
          <w:rFonts w:cs="Times New Roman"/>
          <w:szCs w:val="24"/>
          <w:shd w:val="clear" w:color="auto" w:fill="FEFEFE"/>
        </w:rPr>
        <w:t xml:space="preserve">)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Когато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b/>
          <w:szCs w:val="24"/>
          <w:shd w:val="clear" w:color="auto" w:fill="FEFEFE"/>
        </w:rPr>
        <w:t>Бенефициентът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Pr="00235A4B">
        <w:rPr>
          <w:rFonts w:cs="Times New Roman"/>
          <w:szCs w:val="24"/>
          <w:shd w:val="clear" w:color="auto" w:fill="FEFEFE"/>
          <w:lang w:val="bg-BG"/>
        </w:rPr>
        <w:t xml:space="preserve">е получил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междинно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плащане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и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условията</w:t>
      </w:r>
      <w:proofErr w:type="spellEnd"/>
      <w:r w:rsidRPr="00235A4B">
        <w:rPr>
          <w:rFonts w:cs="Times New Roman"/>
          <w:szCs w:val="24"/>
          <w:shd w:val="clear" w:color="auto" w:fill="FEFEFE"/>
          <w:lang w:val="bg-BG"/>
        </w:rPr>
        <w:t xml:space="preserve"> за получаване на помощта по този договор и Условията за изпълнение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са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изпълнени</w:t>
      </w:r>
      <w:proofErr w:type="spellEnd"/>
      <w:r w:rsidRPr="00235A4B">
        <w:rPr>
          <w:rFonts w:cs="Times New Roman"/>
          <w:szCs w:val="24"/>
          <w:shd w:val="clear" w:color="auto" w:fill="FEFEFE"/>
          <w:lang w:val="bg-BG"/>
        </w:rPr>
        <w:t>,</w:t>
      </w:r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283701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b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извършва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окончателно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плащане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Pr="00235A4B">
        <w:rPr>
          <w:rFonts w:cs="Times New Roman"/>
          <w:szCs w:val="24"/>
          <w:shd w:val="clear" w:color="auto" w:fill="FEFEFE"/>
          <w:lang w:val="bg-BG"/>
        </w:rPr>
        <w:t>до</w:t>
      </w:r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размера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="004318C5" w:rsidRPr="00235A4B">
        <w:rPr>
          <w:rFonts w:cs="Times New Roman"/>
          <w:szCs w:val="24"/>
          <w:shd w:val="clear" w:color="auto" w:fill="FEFEFE"/>
          <w:lang w:val="bg-BG"/>
        </w:rPr>
        <w:t>чл. 2, ал. 1</w:t>
      </w:r>
      <w:r w:rsidRPr="00235A4B">
        <w:rPr>
          <w:rFonts w:cs="Times New Roman"/>
          <w:szCs w:val="24"/>
          <w:shd w:val="clear" w:color="auto" w:fill="FEFEFE"/>
          <w:lang w:val="bg-BG"/>
        </w:rPr>
        <w:t>, като приспада изплатената по искането за междинно плащане финансова помощ.</w:t>
      </w:r>
    </w:p>
    <w:p w:rsidR="00EA0422" w:rsidRPr="00235A4B" w:rsidRDefault="00EA0422" w:rsidP="00235A4B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:rsidR="009010E0" w:rsidRPr="00235A4B" w:rsidRDefault="00EA0422" w:rsidP="00235A4B">
      <w:pPr>
        <w:autoSpaceDE w:val="0"/>
        <w:spacing w:line="276" w:lineRule="auto"/>
        <w:ind w:right="-1" w:firstLine="720"/>
        <w:jc w:val="both"/>
      </w:pPr>
      <w:r w:rsidRPr="00235A4B">
        <w:rPr>
          <w:b/>
        </w:rPr>
        <w:t xml:space="preserve">Чл. </w:t>
      </w:r>
      <w:r w:rsidR="004318C5" w:rsidRPr="00235A4B">
        <w:rPr>
          <w:b/>
        </w:rPr>
        <w:t>5</w:t>
      </w:r>
      <w:r w:rsidRPr="00235A4B">
        <w:t xml:space="preserve">. </w:t>
      </w:r>
      <w:r w:rsidRPr="00235A4B">
        <w:rPr>
          <w:shd w:val="clear" w:color="auto" w:fill="FEFEFE"/>
        </w:rPr>
        <w:t>(1)</w:t>
      </w:r>
      <w:r w:rsidR="009010E0" w:rsidRPr="00235A4B">
        <w:rPr>
          <w:shd w:val="clear" w:color="auto" w:fill="FEFEFE"/>
        </w:rPr>
        <w:t xml:space="preserve"> За получаване на финансовата помощ в посочения в чл. </w:t>
      </w:r>
      <w:r w:rsidR="00EE6802" w:rsidRPr="00235A4B">
        <w:rPr>
          <w:shd w:val="clear" w:color="auto" w:fill="FEFEFE"/>
        </w:rPr>
        <w:t>1</w:t>
      </w:r>
      <w:r w:rsidR="009010E0" w:rsidRPr="00235A4B">
        <w:rPr>
          <w:shd w:val="clear" w:color="auto" w:fill="FEFEFE"/>
        </w:rPr>
        <w:t xml:space="preserve">, ал. </w:t>
      </w:r>
      <w:r w:rsidR="00EE6802" w:rsidRPr="00235A4B">
        <w:rPr>
          <w:shd w:val="clear" w:color="auto" w:fill="FEFEFE"/>
        </w:rPr>
        <w:t xml:space="preserve">1  максимален размер, </w:t>
      </w:r>
      <w:r w:rsidR="009010E0" w:rsidRPr="00235A4B">
        <w:rPr>
          <w:b/>
          <w:shd w:val="clear" w:color="auto" w:fill="FEFEFE"/>
        </w:rPr>
        <w:t>Бенефициентът</w:t>
      </w:r>
      <w:r w:rsidR="009010E0" w:rsidRPr="00235A4B">
        <w:rPr>
          <w:shd w:val="clear" w:color="auto" w:fill="FEFEFE"/>
        </w:rPr>
        <w:t xml:space="preserve"> </w:t>
      </w:r>
      <w:r w:rsidR="009010E0" w:rsidRPr="00235A4B">
        <w:t xml:space="preserve">е длъжен да подаде пред </w:t>
      </w:r>
      <w:r w:rsidR="00BB12E3" w:rsidRPr="00235A4B">
        <w:rPr>
          <w:b/>
        </w:rPr>
        <w:t>Разплащателна</w:t>
      </w:r>
      <w:r w:rsidR="00283701" w:rsidRPr="00235A4B">
        <w:rPr>
          <w:b/>
        </w:rPr>
        <w:t>та</w:t>
      </w:r>
      <w:r w:rsidR="00BB12E3" w:rsidRPr="00235A4B">
        <w:rPr>
          <w:b/>
        </w:rPr>
        <w:t xml:space="preserve"> агенция</w:t>
      </w:r>
      <w:r w:rsidRPr="00235A4B">
        <w:t xml:space="preserve"> </w:t>
      </w:r>
      <w:r w:rsidR="009010E0" w:rsidRPr="00235A4B">
        <w:t>искане</w:t>
      </w:r>
      <w:r w:rsidRPr="00235A4B">
        <w:t xml:space="preserve"> за окончателно плащане</w:t>
      </w:r>
      <w:r w:rsidR="009010E0" w:rsidRPr="00235A4B">
        <w:t xml:space="preserve"> в сроковете, условията и окомплектовано с документите, посочени в Условията за изпълнение</w:t>
      </w:r>
      <w:r w:rsidR="00F83DD2" w:rsidRPr="00235A4B">
        <w:t>.</w:t>
      </w:r>
    </w:p>
    <w:p w:rsidR="00EA0422" w:rsidRPr="00235A4B" w:rsidRDefault="009010E0" w:rsidP="00235A4B">
      <w:pPr>
        <w:autoSpaceDE w:val="0"/>
        <w:spacing w:line="276" w:lineRule="auto"/>
        <w:ind w:right="-1" w:firstLine="720"/>
        <w:jc w:val="both"/>
      </w:pPr>
      <w:r w:rsidRPr="00235A4B">
        <w:rPr>
          <w:shd w:val="clear" w:color="auto" w:fill="FEFEFE"/>
        </w:rPr>
        <w:t>(2)</w:t>
      </w:r>
      <w:r w:rsidRPr="00235A4B">
        <w:t xml:space="preserve"> Окончателният размер на подлежащата на изплащане помощ се определя въз основа на подаденото искане за окончателно плащане и сл</w:t>
      </w:r>
      <w:r w:rsidR="00EA0422" w:rsidRPr="00235A4B">
        <w:t xml:space="preserve">ед извършване от страна на </w:t>
      </w:r>
      <w:r w:rsidR="00BB12E3" w:rsidRPr="00235A4B">
        <w:rPr>
          <w:b/>
        </w:rPr>
        <w:t>Разплащателна агенция</w:t>
      </w:r>
      <w:r w:rsidRPr="00235A4B">
        <w:t xml:space="preserve"> </w:t>
      </w:r>
      <w:r w:rsidR="00EA0422" w:rsidRPr="00235A4B">
        <w:t>на проверки</w:t>
      </w:r>
      <w:r w:rsidR="00EE6802" w:rsidRPr="00235A4B">
        <w:t>те</w:t>
      </w:r>
      <w:r w:rsidR="00EA0422" w:rsidRPr="00235A4B">
        <w:t xml:space="preserve">, въз основа на които </w:t>
      </w:r>
      <w:r w:rsidR="00EE6802" w:rsidRPr="00235A4B">
        <w:t>е</w:t>
      </w:r>
      <w:r w:rsidR="00EA0422" w:rsidRPr="00235A4B">
        <w:t xml:space="preserve"> установено:</w:t>
      </w:r>
    </w:p>
    <w:p w:rsidR="00EA0422" w:rsidRPr="00235A4B" w:rsidRDefault="00EA0422" w:rsidP="00235A4B">
      <w:pPr>
        <w:autoSpaceDE w:val="0"/>
        <w:spacing w:line="276" w:lineRule="auto"/>
        <w:ind w:right="-1" w:firstLine="720"/>
        <w:jc w:val="both"/>
        <w:rPr>
          <w:shd w:val="clear" w:color="auto" w:fill="FEFEFE"/>
        </w:rPr>
      </w:pPr>
      <w:r w:rsidRPr="00235A4B">
        <w:t xml:space="preserve">1. </w:t>
      </w:r>
      <w:r w:rsidRPr="00235A4B">
        <w:rPr>
          <w:shd w:val="clear" w:color="auto" w:fill="FEFEFE"/>
        </w:rPr>
        <w:t xml:space="preserve">фактическото съответствие и съответствието по документи между </w:t>
      </w:r>
      <w:r w:rsidR="00EE6802" w:rsidRPr="00235A4B">
        <w:rPr>
          <w:shd w:val="clear" w:color="auto" w:fill="FEFEFE"/>
        </w:rPr>
        <w:t xml:space="preserve">одобрените </w:t>
      </w:r>
      <w:r w:rsidRPr="00235A4B">
        <w:rPr>
          <w:shd w:val="clear" w:color="auto" w:fill="FEFEFE"/>
        </w:rPr>
        <w:t xml:space="preserve">по проекта и реално </w:t>
      </w:r>
      <w:r w:rsidR="000D0737" w:rsidRPr="00235A4B">
        <w:rPr>
          <w:shd w:val="clear" w:color="auto" w:fill="FEFEFE"/>
        </w:rPr>
        <w:t>извършени разход</w:t>
      </w:r>
      <w:r w:rsidR="00EE6802" w:rsidRPr="00235A4B">
        <w:rPr>
          <w:shd w:val="clear" w:color="auto" w:fill="FEFEFE"/>
        </w:rPr>
        <w:t>и</w:t>
      </w:r>
      <w:r w:rsidRPr="00235A4B">
        <w:rPr>
          <w:shd w:val="clear" w:color="auto" w:fill="FEFEFE"/>
        </w:rPr>
        <w:t>, и</w:t>
      </w:r>
    </w:p>
    <w:p w:rsidR="00EA0422" w:rsidRPr="00235A4B" w:rsidRDefault="00EA0422" w:rsidP="00235A4B">
      <w:pPr>
        <w:autoSpaceDE w:val="0"/>
        <w:spacing w:line="276" w:lineRule="auto"/>
        <w:ind w:right="-1" w:firstLine="720"/>
        <w:jc w:val="both"/>
      </w:pPr>
      <w:r w:rsidRPr="00235A4B">
        <w:t xml:space="preserve">2. спазването </w:t>
      </w:r>
      <w:r w:rsidR="009010E0" w:rsidRPr="00235A4B">
        <w:t xml:space="preserve">от </w:t>
      </w:r>
      <w:r w:rsidR="009010E0" w:rsidRPr="00235A4B">
        <w:rPr>
          <w:b/>
        </w:rPr>
        <w:t>Бенефициента</w:t>
      </w:r>
      <w:r w:rsidR="009010E0" w:rsidRPr="00235A4B">
        <w:t xml:space="preserve"> </w:t>
      </w:r>
      <w:r w:rsidRPr="00235A4B">
        <w:t xml:space="preserve">на всички </w:t>
      </w:r>
      <w:r w:rsidR="009010E0" w:rsidRPr="00235A4B">
        <w:t>критерии за допустимост, ангажименти и други задължения</w:t>
      </w:r>
      <w:r w:rsidRPr="00235A4B">
        <w:t xml:space="preserve"> за изплащане на помощта</w:t>
      </w:r>
      <w:r w:rsidR="002A42F5" w:rsidRPr="00235A4B">
        <w:rPr>
          <w:shd w:val="clear" w:color="auto" w:fill="FEFEFE"/>
        </w:rPr>
        <w:t>.</w:t>
      </w:r>
    </w:p>
    <w:p w:rsidR="009010E0" w:rsidRPr="00235A4B" w:rsidRDefault="009010E0" w:rsidP="00235A4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35A4B">
        <w:tab/>
      </w:r>
      <w:r w:rsidR="000D0737" w:rsidRPr="00235A4B">
        <w:rPr>
          <w:rFonts w:eastAsia="Times New Roman"/>
        </w:rPr>
        <w:t xml:space="preserve"> </w:t>
      </w:r>
      <w:r w:rsidR="00DA2616" w:rsidRPr="00235A4B">
        <w:t>(</w:t>
      </w:r>
      <w:r w:rsidR="00C81BE6" w:rsidRPr="00235A4B">
        <w:t>3</w:t>
      </w:r>
      <w:r w:rsidR="00EA0422" w:rsidRPr="00235A4B">
        <w:t>) Изплащането по ал. 1 се извършва по банков път по банкова сметка</w:t>
      </w:r>
      <w:r w:rsidR="00EA0422" w:rsidRPr="00235A4B">
        <w:rPr>
          <w:b/>
        </w:rPr>
        <w:t xml:space="preserve"> </w:t>
      </w:r>
      <w:r w:rsidR="00EA0422" w:rsidRPr="00235A4B">
        <w:t>на</w:t>
      </w:r>
      <w:r w:rsidR="00EA0422" w:rsidRPr="00235A4B">
        <w:rPr>
          <w:b/>
        </w:rPr>
        <w:t xml:space="preserve"> </w:t>
      </w:r>
      <w:r w:rsidRPr="00235A4B">
        <w:rPr>
          <w:b/>
        </w:rPr>
        <w:t>Бенефициента</w:t>
      </w:r>
      <w:r w:rsidR="00EE6802" w:rsidRPr="00235A4B">
        <w:rPr>
          <w:b/>
        </w:rPr>
        <w:t xml:space="preserve">, посочена в този договор. </w:t>
      </w:r>
      <w:r w:rsidRPr="00235A4B">
        <w:rPr>
          <w:b/>
        </w:rPr>
        <w:t xml:space="preserve"> </w:t>
      </w:r>
    </w:p>
    <w:p w:rsidR="009010E0" w:rsidRPr="00235A4B" w:rsidRDefault="009010E0" w:rsidP="00235A4B">
      <w:pPr>
        <w:spacing w:after="120" w:line="276" w:lineRule="auto"/>
        <w:ind w:firstLine="720"/>
        <w:jc w:val="both"/>
      </w:pPr>
      <w:r w:rsidRPr="00235A4B">
        <w:t>……………………………….... (посочва се банката на Бенефициента)</w:t>
      </w:r>
    </w:p>
    <w:p w:rsidR="009010E0" w:rsidRPr="00235A4B" w:rsidRDefault="009010E0" w:rsidP="00235A4B">
      <w:pPr>
        <w:spacing w:after="120" w:line="276" w:lineRule="auto"/>
        <w:ind w:firstLine="720"/>
        <w:jc w:val="both"/>
      </w:pPr>
      <w:r w:rsidRPr="00235A4B">
        <w:t>………………………………… (посочва се BIC КОД)</w:t>
      </w:r>
    </w:p>
    <w:p w:rsidR="009010E0" w:rsidRPr="00235A4B" w:rsidRDefault="009010E0" w:rsidP="00235A4B">
      <w:pPr>
        <w:spacing w:after="120" w:line="276" w:lineRule="auto"/>
        <w:ind w:left="709" w:firstLine="11"/>
        <w:jc w:val="both"/>
      </w:pPr>
      <w:r w:rsidRPr="00235A4B">
        <w:t>………………………………… (посочва се банковата сметка в левове - IBAN)</w:t>
      </w:r>
    </w:p>
    <w:p w:rsidR="00EA0422" w:rsidRPr="00235A4B" w:rsidRDefault="009010E0" w:rsidP="00235A4B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</w:rPr>
      </w:pPr>
      <w:r w:rsidRPr="00235A4B">
        <w:rPr>
          <w:rFonts w:cs="Times New Roman"/>
          <w:szCs w:val="24"/>
          <w:lang w:val="bg-BG"/>
        </w:rPr>
        <w:tab/>
      </w:r>
    </w:p>
    <w:p w:rsidR="009010E0" w:rsidRPr="00235A4B" w:rsidRDefault="009010E0" w:rsidP="00235A4B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  <w:proofErr w:type="gramStart"/>
      <w:r w:rsidRPr="00235A4B">
        <w:rPr>
          <w:rFonts w:cs="Times New Roman"/>
          <w:b/>
          <w:szCs w:val="24"/>
        </w:rPr>
        <w:t>ІІІ.</w:t>
      </w:r>
      <w:proofErr w:type="gramEnd"/>
      <w:r w:rsidRPr="00235A4B">
        <w:rPr>
          <w:rFonts w:cs="Times New Roman"/>
          <w:b/>
          <w:szCs w:val="24"/>
        </w:rPr>
        <w:t xml:space="preserve"> СРОК</w:t>
      </w:r>
      <w:r w:rsidRPr="00235A4B">
        <w:rPr>
          <w:rFonts w:cs="Times New Roman"/>
          <w:b/>
          <w:szCs w:val="24"/>
          <w:lang w:val="bg-BG"/>
        </w:rPr>
        <w:t xml:space="preserve">ОВЕ ЗА ИЗПЪЛНЕНИЕ НА ОДОБРЕНИЯ ПРОЕКТ </w:t>
      </w:r>
    </w:p>
    <w:p w:rsidR="009010E0" w:rsidRPr="00235A4B" w:rsidRDefault="009010E0" w:rsidP="00235A4B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</w:rPr>
      </w:pPr>
    </w:p>
    <w:p w:rsidR="00EE6802" w:rsidRPr="00235A4B" w:rsidRDefault="00C968C5" w:rsidP="00235A4B">
      <w:pPr>
        <w:spacing w:after="120" w:line="276" w:lineRule="auto"/>
        <w:ind w:firstLine="720"/>
        <w:jc w:val="both"/>
        <w:rPr>
          <w:snapToGrid w:val="0"/>
        </w:rPr>
      </w:pPr>
      <w:r w:rsidRPr="00235A4B">
        <w:rPr>
          <w:b/>
        </w:rPr>
        <w:t>Чл. 6</w:t>
      </w:r>
      <w:r w:rsidR="009010E0" w:rsidRPr="00235A4B">
        <w:rPr>
          <w:b/>
        </w:rPr>
        <w:t>.</w:t>
      </w:r>
      <w:r w:rsidR="009010E0" w:rsidRPr="00235A4B">
        <w:rPr>
          <w:shd w:val="clear" w:color="auto" w:fill="FEFEFE"/>
        </w:rPr>
        <w:t xml:space="preserve"> (1)</w:t>
      </w:r>
      <w:r w:rsidR="009010E0" w:rsidRPr="00235A4B">
        <w:t xml:space="preserve"> </w:t>
      </w:r>
      <w:r w:rsidR="009010E0" w:rsidRPr="00235A4B">
        <w:rPr>
          <w:b/>
        </w:rPr>
        <w:t>Бенефициентът</w:t>
      </w:r>
      <w:r w:rsidR="009010E0" w:rsidRPr="00235A4B">
        <w:t xml:space="preserve"> се задължава да изпълни изцяло </w:t>
      </w:r>
      <w:r w:rsidR="00D6279C" w:rsidRPr="00235A4B">
        <w:t xml:space="preserve">одобрената </w:t>
      </w:r>
      <w:r w:rsidR="00CF4C39" w:rsidRPr="00235A4B">
        <w:t>БЛ</w:t>
      </w:r>
      <w:r w:rsidR="009010E0" w:rsidRPr="00235A4B">
        <w:t xml:space="preserve">  в срок до ................., считано от </w:t>
      </w:r>
      <w:r w:rsidR="009010E0" w:rsidRPr="00235A4B">
        <w:rPr>
          <w:shd w:val="clear" w:color="auto" w:fill="FEFEFE"/>
        </w:rPr>
        <w:t>датата на подписването на този договор.</w:t>
      </w:r>
      <w:r w:rsidR="002A42F5" w:rsidRPr="00235A4B">
        <w:rPr>
          <w:shd w:val="clear" w:color="auto" w:fill="FEFEFE"/>
        </w:rPr>
        <w:t xml:space="preserve"> Независимо от датата, на която изтича срока по предходното изречение с оглед датата на сключване на този договор, крайният срок за </w:t>
      </w:r>
      <w:r w:rsidR="00070A67">
        <w:rPr>
          <w:shd w:val="clear" w:color="auto" w:fill="FEFEFE"/>
        </w:rPr>
        <w:t xml:space="preserve">подаване на искане за окончателно плащане </w:t>
      </w:r>
      <w:r w:rsidR="002A42F5" w:rsidRPr="00235A4B">
        <w:rPr>
          <w:shd w:val="clear" w:color="auto" w:fill="FEFEFE"/>
        </w:rPr>
        <w:t xml:space="preserve">не може да е след </w:t>
      </w:r>
      <w:del w:id="2" w:author="Tatyana P. Petrova" w:date="2022-04-19T17:31:00Z">
        <w:r w:rsidR="00DF6501" w:rsidRPr="00235A4B" w:rsidDel="00DE4063">
          <w:rPr>
            <w:snapToGrid w:val="0"/>
          </w:rPr>
          <w:delText xml:space="preserve">15 септември </w:delText>
        </w:r>
      </w:del>
      <w:ins w:id="3" w:author="Tatyana P. Petrova" w:date="2022-04-19T17:31:00Z">
        <w:r w:rsidR="00DE4063">
          <w:rPr>
            <w:snapToGrid w:val="0"/>
          </w:rPr>
          <w:t xml:space="preserve">10 ноември </w:t>
        </w:r>
      </w:ins>
      <w:bookmarkStart w:id="4" w:name="_GoBack"/>
      <w:bookmarkEnd w:id="4"/>
      <w:r w:rsidR="002A42F5" w:rsidRPr="00235A4B">
        <w:rPr>
          <w:snapToGrid w:val="0"/>
        </w:rPr>
        <w:t>2023 г.</w:t>
      </w:r>
      <w:r w:rsidR="00B5374D" w:rsidRPr="00235A4B">
        <w:rPr>
          <w:snapToGrid w:val="0"/>
        </w:rPr>
        <w:t xml:space="preserve"> </w:t>
      </w:r>
    </w:p>
    <w:p w:rsidR="009010E0" w:rsidRPr="00235A4B" w:rsidRDefault="009010E0" w:rsidP="00235A4B">
      <w:pPr>
        <w:spacing w:after="120" w:line="276" w:lineRule="auto"/>
        <w:ind w:firstLine="720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(2) В срока по ал. 1 </w:t>
      </w:r>
      <w:r w:rsidRPr="00235A4B">
        <w:rPr>
          <w:b/>
        </w:rPr>
        <w:t>Бенефициентът</w:t>
      </w:r>
      <w:r w:rsidRPr="00235A4B">
        <w:t xml:space="preserve"> се задължава:</w:t>
      </w:r>
    </w:p>
    <w:p w:rsidR="0006500F" w:rsidRPr="00235A4B" w:rsidRDefault="009010E0" w:rsidP="00235A4B">
      <w:pPr>
        <w:pStyle w:val="ListParagraph"/>
        <w:numPr>
          <w:ilvl w:val="0"/>
          <w:numId w:val="19"/>
        </w:numPr>
        <w:spacing w:line="276" w:lineRule="auto"/>
        <w:jc w:val="both"/>
      </w:pPr>
      <w:r w:rsidRPr="00235A4B">
        <w:rPr>
          <w:shd w:val="clear" w:color="auto" w:fill="FEFEFE"/>
        </w:rPr>
        <w:t>да започне реалното изпълнение на одобрен</w:t>
      </w:r>
      <w:r w:rsidR="00855919" w:rsidRPr="00235A4B">
        <w:rPr>
          <w:shd w:val="clear" w:color="auto" w:fill="FEFEFE"/>
        </w:rPr>
        <w:t>ата</w:t>
      </w:r>
      <w:r w:rsidRPr="00235A4B">
        <w:rPr>
          <w:shd w:val="clear" w:color="auto" w:fill="FEFEFE"/>
        </w:rPr>
        <w:t xml:space="preserve"> </w:t>
      </w:r>
      <w:r w:rsidR="00855919" w:rsidRPr="00235A4B">
        <w:rPr>
          <w:shd w:val="clear" w:color="auto" w:fill="FEFEFE"/>
        </w:rPr>
        <w:t>бюджетна линия</w:t>
      </w:r>
      <w:r w:rsidR="001C7EF3" w:rsidRPr="00235A4B">
        <w:rPr>
          <w:shd w:val="clear" w:color="auto" w:fill="FEFEFE"/>
        </w:rPr>
        <w:t>;</w:t>
      </w:r>
    </w:p>
    <w:p w:rsidR="009010E0" w:rsidRPr="00235A4B" w:rsidRDefault="009010E0" w:rsidP="00235A4B">
      <w:pPr>
        <w:pStyle w:val="BodyText"/>
        <w:numPr>
          <w:ilvl w:val="0"/>
          <w:numId w:val="19"/>
        </w:numPr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подаде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  <w:lang w:val="bg-BG"/>
        </w:rPr>
        <w:t>искане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r w:rsidR="0006500F" w:rsidRPr="00235A4B">
        <w:rPr>
          <w:rFonts w:cs="Times New Roman"/>
          <w:szCs w:val="24"/>
          <w:lang w:val="bg-BG"/>
        </w:rPr>
        <w:t>междинно/</w:t>
      </w:r>
      <w:proofErr w:type="spellStart"/>
      <w:r w:rsidRPr="00235A4B">
        <w:rPr>
          <w:rFonts w:cs="Times New Roman"/>
          <w:szCs w:val="24"/>
        </w:rPr>
        <w:t>окончателно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плащане</w:t>
      </w:r>
      <w:proofErr w:type="spellEnd"/>
      <w:r w:rsidRPr="00235A4B">
        <w:rPr>
          <w:rFonts w:cs="Times New Roman"/>
          <w:szCs w:val="24"/>
          <w:lang w:val="bg-BG"/>
        </w:rPr>
        <w:t>, окомплектовано с всички, посочени в Ус</w:t>
      </w:r>
      <w:r w:rsidR="001C7EF3" w:rsidRPr="00235A4B">
        <w:rPr>
          <w:rFonts w:cs="Times New Roman"/>
          <w:szCs w:val="24"/>
          <w:lang w:val="bg-BG"/>
        </w:rPr>
        <w:t>ловията за изпълнение документи;</w:t>
      </w:r>
    </w:p>
    <w:p w:rsidR="0006500F" w:rsidRPr="00235A4B" w:rsidRDefault="0006500F" w:rsidP="00235A4B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</w:rPr>
      </w:pPr>
    </w:p>
    <w:p w:rsidR="0006500F" w:rsidRPr="00235A4B" w:rsidRDefault="0006500F" w:rsidP="00235A4B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FD1ECA" w:rsidRPr="00235A4B" w:rsidRDefault="00FD1ECA" w:rsidP="00235A4B">
      <w:pPr>
        <w:pStyle w:val="BodyText"/>
        <w:spacing w:line="276" w:lineRule="auto"/>
        <w:jc w:val="center"/>
        <w:rPr>
          <w:rFonts w:cs="Times New Roman"/>
          <w:b/>
          <w:szCs w:val="24"/>
          <w:lang w:val="bg-BG"/>
        </w:rPr>
      </w:pPr>
      <w:proofErr w:type="gramStart"/>
      <w:r w:rsidRPr="00235A4B">
        <w:rPr>
          <w:rFonts w:cs="Times New Roman"/>
          <w:b/>
          <w:szCs w:val="24"/>
        </w:rPr>
        <w:lastRenderedPageBreak/>
        <w:t>ІV.</w:t>
      </w:r>
      <w:proofErr w:type="gramEnd"/>
      <w:r w:rsidRPr="00235A4B">
        <w:rPr>
          <w:rFonts w:cs="Times New Roman"/>
          <w:b/>
          <w:szCs w:val="24"/>
        </w:rPr>
        <w:t xml:space="preserve"> </w:t>
      </w:r>
      <w:proofErr w:type="gramStart"/>
      <w:r w:rsidRPr="00235A4B">
        <w:rPr>
          <w:rFonts w:cs="Times New Roman"/>
          <w:b/>
          <w:szCs w:val="24"/>
        </w:rPr>
        <w:t>ПРАВА И ЗАДЪЛЖЕНИЯ НА СТРАНИТЕ</w:t>
      </w:r>
      <w:r w:rsidRPr="00235A4B">
        <w:rPr>
          <w:rFonts w:cs="Times New Roman"/>
          <w:b/>
          <w:szCs w:val="24"/>
          <w:lang w:val="bg-BG"/>
        </w:rPr>
        <w:t>.</w:t>
      </w:r>
      <w:proofErr w:type="gramEnd"/>
      <w:r w:rsidRPr="00235A4B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2C525D" w:rsidRPr="00235A4B" w:rsidRDefault="002A42F5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235A4B">
        <w:rPr>
          <w:rFonts w:cs="Times New Roman"/>
          <w:szCs w:val="24"/>
          <w:shd w:val="clear" w:color="auto" w:fill="FEFEFE"/>
        </w:rPr>
        <w:tab/>
      </w:r>
    </w:p>
    <w:p w:rsidR="00FD1ECA" w:rsidRPr="00235A4B" w:rsidRDefault="002C525D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</w:rPr>
      </w:pPr>
      <w:r w:rsidRPr="00235A4B">
        <w:rPr>
          <w:rFonts w:cs="Times New Roman"/>
          <w:b/>
          <w:szCs w:val="24"/>
          <w:shd w:val="clear" w:color="auto" w:fill="FEFEFE"/>
          <w:lang w:val="bg-BG"/>
        </w:rPr>
        <w:tab/>
        <w:t>Чл.</w:t>
      </w:r>
      <w:r w:rsidR="00C968C5" w:rsidRPr="00235A4B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EE6802" w:rsidRPr="00235A4B">
        <w:rPr>
          <w:rFonts w:cs="Times New Roman"/>
          <w:b/>
          <w:szCs w:val="24"/>
          <w:shd w:val="clear" w:color="auto" w:fill="FEFEFE"/>
          <w:lang w:val="bg-BG"/>
        </w:rPr>
        <w:t xml:space="preserve">7. </w:t>
      </w:r>
      <w:r w:rsidR="002A42F5" w:rsidRPr="00235A4B">
        <w:rPr>
          <w:rFonts w:cs="Times New Roman"/>
          <w:b/>
          <w:szCs w:val="24"/>
          <w:shd w:val="clear" w:color="auto" w:fill="FEFEFE"/>
        </w:rPr>
        <w:t>(</w:t>
      </w:r>
      <w:r w:rsidRPr="00235A4B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FD1ECA" w:rsidRPr="00235A4B">
        <w:rPr>
          <w:rFonts w:cs="Times New Roman"/>
          <w:b/>
          <w:szCs w:val="24"/>
          <w:shd w:val="clear" w:color="auto" w:fill="FEFEFE"/>
        </w:rPr>
        <w:t>)</w:t>
      </w:r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764BDF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6E61BC" w:rsidRPr="00235A4B">
        <w:rPr>
          <w:rFonts w:cs="Times New Roman"/>
          <w:b/>
          <w:szCs w:val="24"/>
          <w:lang w:val="bg-BG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отказва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пълно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или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частично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изплащане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на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помощта</w:t>
      </w:r>
      <w:proofErr w:type="spellEnd"/>
      <w:r w:rsidR="00FD1ECA" w:rsidRPr="00235A4B">
        <w:rPr>
          <w:rFonts w:cs="Times New Roman"/>
          <w:szCs w:val="24"/>
        </w:rPr>
        <w:t xml:space="preserve">,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съответно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изисква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възстановяване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на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част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или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цялата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помощ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,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ако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има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изплащане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>,</w:t>
      </w:r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при</w:t>
      </w:r>
      <w:proofErr w:type="spellEnd"/>
      <w:r w:rsidR="00FD1ECA" w:rsidRPr="00235A4B">
        <w:rPr>
          <w:rFonts w:cs="Times New Roman"/>
          <w:szCs w:val="24"/>
          <w:lang w:val="bg-BG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някое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от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следните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обстоятелства</w:t>
      </w:r>
      <w:proofErr w:type="spellEnd"/>
      <w:r w:rsidR="00FD1ECA" w:rsidRPr="00235A4B">
        <w:rPr>
          <w:rFonts w:cs="Times New Roman"/>
          <w:szCs w:val="24"/>
        </w:rPr>
        <w:t>: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rPr>
          <w:shd w:val="clear" w:color="auto" w:fill="FEFEFE"/>
        </w:rPr>
        <w:t xml:space="preserve">1. </w:t>
      </w:r>
      <w:r w:rsidRPr="00235A4B">
        <w:t xml:space="preserve">дейностите, разходите и/или извършените плащания, свързани с предмета на </w:t>
      </w:r>
      <w:r w:rsidR="002C525D" w:rsidRPr="00235A4B">
        <w:t>БЛ</w:t>
      </w:r>
      <w:r w:rsidRPr="00235A4B">
        <w:t xml:space="preserve">, са направени преди датата на подаване на </w:t>
      </w:r>
      <w:r w:rsidR="002C525D" w:rsidRPr="00235A4B">
        <w:t>БЛ</w:t>
      </w:r>
      <w:r w:rsidRPr="00235A4B">
        <w:t xml:space="preserve">; 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>2. заявените за възстановяване разходи не отговарят едновременно на следните условия: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а) да са извършени срещу съответните </w:t>
      </w:r>
      <w:proofErr w:type="spellStart"/>
      <w:r w:rsidRPr="00235A4B">
        <w:t>разхооправдателни</w:t>
      </w:r>
      <w:proofErr w:type="spellEnd"/>
      <w:r w:rsidRPr="00235A4B">
        <w:t xml:space="preserve"> документи – фактури и/или други документи с еквивалентна </w:t>
      </w:r>
      <w:proofErr w:type="spellStart"/>
      <w:r w:rsidRPr="00235A4B">
        <w:t>доказателствена</w:t>
      </w:r>
      <w:proofErr w:type="spellEnd"/>
      <w:r w:rsidRPr="00235A4B">
        <w:t xml:space="preserve"> стойност; 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б) да са действително извършени и платени на избрания от </w:t>
      </w:r>
      <w:r w:rsidR="00A26949" w:rsidRPr="00235A4B">
        <w:rPr>
          <w:b/>
        </w:rPr>
        <w:t>Бенефициента</w:t>
      </w:r>
      <w:r w:rsidR="00A26949" w:rsidRPr="00235A4B">
        <w:t xml:space="preserve"> </w:t>
      </w:r>
      <w:r w:rsidRPr="00235A4B">
        <w:t xml:space="preserve">и одобрен от </w:t>
      </w:r>
      <w:r w:rsidR="00DF6501" w:rsidRPr="00235A4B">
        <w:rPr>
          <w:b/>
        </w:rPr>
        <w:t>Управляващия орган</w:t>
      </w:r>
      <w:r w:rsidRPr="00235A4B">
        <w:t xml:space="preserve"> изпълнител/доставчик, респ. на лице, което се явява </w:t>
      </w:r>
      <w:proofErr w:type="spellStart"/>
      <w:r w:rsidRPr="00235A4B">
        <w:t>оправомощено</w:t>
      </w:r>
      <w:proofErr w:type="spellEnd"/>
      <w:r w:rsidRPr="00235A4B">
        <w:t xml:space="preserve"> да получи плащането по силата на договор или нормативен акт</w:t>
      </w:r>
      <w:r w:rsidR="00A26949" w:rsidRPr="00235A4B">
        <w:t xml:space="preserve"> </w:t>
      </w:r>
      <w:r w:rsidR="00A26949" w:rsidRPr="00235A4B">
        <w:rPr>
          <w:lang w:val="en-US"/>
        </w:rPr>
        <w:t>(</w:t>
      </w:r>
      <w:r w:rsidR="00A26949" w:rsidRPr="00235A4B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235A4B">
        <w:rPr>
          <w:i/>
          <w:lang w:val="en-US"/>
        </w:rPr>
        <w:t>)</w:t>
      </w:r>
      <w:r w:rsidR="00A26949" w:rsidRPr="00235A4B">
        <w:rPr>
          <w:i/>
        </w:rPr>
        <w:t>;</w:t>
      </w:r>
    </w:p>
    <w:p w:rsidR="00CA339C" w:rsidRPr="00235A4B" w:rsidRDefault="00FD1ECA" w:rsidP="00235A4B">
      <w:pPr>
        <w:spacing w:line="276" w:lineRule="auto"/>
        <w:ind w:firstLine="708"/>
        <w:jc w:val="both"/>
      </w:pPr>
      <w:r w:rsidRPr="00235A4B">
        <w:t>в) да са извършени в парична форма и платени по банков път</w:t>
      </w:r>
      <w:r w:rsidR="00CA339C" w:rsidRPr="00235A4B">
        <w:t>;</w:t>
      </w:r>
      <w:r w:rsidR="00A26949" w:rsidRPr="00235A4B">
        <w:t xml:space="preserve"> 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г) да са отразени в счетоводната и данъчната документация на </w:t>
      </w:r>
      <w:r w:rsidR="00A26949" w:rsidRPr="00235A4B">
        <w:rPr>
          <w:b/>
        </w:rPr>
        <w:t>Бенефициента</w:t>
      </w:r>
      <w:r w:rsidR="004318C5" w:rsidRPr="00235A4B">
        <w:t xml:space="preserve">, </w:t>
      </w:r>
      <w:r w:rsidRPr="00235A4B">
        <w:t xml:space="preserve">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235A4B">
        <w:t>одитна</w:t>
      </w:r>
      <w:proofErr w:type="spellEnd"/>
      <w:r w:rsidRPr="00235A4B">
        <w:t xml:space="preserve"> пътека;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д) да не са финансирани по друг проект, програма или друга схема, финансирана от публични средства, </w:t>
      </w:r>
      <w:proofErr w:type="spellStart"/>
      <w:r w:rsidRPr="00235A4B">
        <w:t>средства</w:t>
      </w:r>
      <w:proofErr w:type="spellEnd"/>
      <w:r w:rsidRPr="00235A4B">
        <w:t xml:space="preserve"> от националния бюджет и/или бюджета на Общността, включително чрез скрити форми на държавно подпомагане;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>е) да са извършени в съответствие с принципите за добро финансово управление, съгласно Регламент (ЕС, ЕВРАТОМ) № 966/2012 на Европейския парламент и на Съвета от 25.10.2012 г. относно финансовите правила, приложими за общия бюджет на Съюза и за отмяна на Регламент (ЕО, ЕВРАТОМ) № 1605/2002 на Съвета (ОВ, L 298 от 26.10.2012 г.);</w:t>
      </w:r>
    </w:p>
    <w:p w:rsidR="00FD1ECA" w:rsidRPr="00235A4B" w:rsidRDefault="00FD1ECA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t xml:space="preserve">3. </w:t>
      </w:r>
      <w:r w:rsidR="00A26949" w:rsidRPr="00235A4B">
        <w:rPr>
          <w:b/>
          <w:shd w:val="clear" w:color="auto" w:fill="FEFEFE"/>
        </w:rPr>
        <w:t>Бенефициентът</w:t>
      </w:r>
      <w:r w:rsidR="00A26949" w:rsidRPr="00235A4B">
        <w:t xml:space="preserve"> </w:t>
      </w:r>
      <w:r w:rsidRPr="00235A4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4. </w:t>
      </w:r>
      <w:r w:rsidR="00A26949" w:rsidRPr="00235A4B">
        <w:t>искането</w:t>
      </w:r>
      <w:r w:rsidRPr="00235A4B">
        <w:t xml:space="preserve"> за окончателно плащане не е подаден</w:t>
      </w:r>
      <w:r w:rsidR="00CA339C" w:rsidRPr="00235A4B">
        <w:t>о</w:t>
      </w:r>
      <w:r w:rsidRPr="00235A4B">
        <w:t xml:space="preserve"> ведно с всички изискуеми съгласно </w:t>
      </w:r>
      <w:r w:rsidR="00A26949" w:rsidRPr="00235A4B">
        <w:t>Условията за изпълнение</w:t>
      </w:r>
      <w:r w:rsidRPr="00235A4B">
        <w:t xml:space="preserve"> документи;</w:t>
      </w:r>
    </w:p>
    <w:p w:rsidR="00FD1ECA" w:rsidRPr="00235A4B" w:rsidRDefault="00855919" w:rsidP="00235A4B">
      <w:pPr>
        <w:spacing w:line="276" w:lineRule="auto"/>
        <w:ind w:firstLine="708"/>
        <w:jc w:val="both"/>
      </w:pPr>
      <w:r w:rsidRPr="00235A4B">
        <w:t>5</w:t>
      </w:r>
      <w:r w:rsidR="00FD1ECA" w:rsidRPr="00235A4B">
        <w:t xml:space="preserve">. в други случаи, определени </w:t>
      </w:r>
      <w:r w:rsidR="00D70009" w:rsidRPr="00235A4B">
        <w:t xml:space="preserve">в Условията за изпълнение или </w:t>
      </w:r>
      <w:r w:rsidR="00FD1ECA" w:rsidRPr="00235A4B">
        <w:t xml:space="preserve">с </w:t>
      </w:r>
      <w:r w:rsidR="00D70009" w:rsidRPr="00235A4B">
        <w:t xml:space="preserve">приложим </w:t>
      </w:r>
      <w:r w:rsidR="00FD1ECA" w:rsidRPr="00235A4B">
        <w:t>нормативен акт.</w:t>
      </w:r>
    </w:p>
    <w:p w:rsidR="00700170" w:rsidRPr="00235A4B" w:rsidRDefault="002C525D" w:rsidP="00235A4B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proofErr w:type="spellStart"/>
      <w:proofErr w:type="gramStart"/>
      <w:r w:rsidRPr="00235A4B">
        <w:rPr>
          <w:rFonts w:cs="Times New Roman"/>
          <w:b/>
          <w:szCs w:val="24"/>
        </w:rPr>
        <w:lastRenderedPageBreak/>
        <w:t>Чл</w:t>
      </w:r>
      <w:proofErr w:type="spellEnd"/>
      <w:r w:rsidRPr="00235A4B">
        <w:rPr>
          <w:rFonts w:cs="Times New Roman"/>
          <w:b/>
          <w:szCs w:val="24"/>
        </w:rPr>
        <w:t xml:space="preserve">. </w:t>
      </w:r>
      <w:r w:rsidR="00EE6802" w:rsidRPr="00235A4B">
        <w:rPr>
          <w:rFonts w:cs="Times New Roman"/>
          <w:b/>
          <w:szCs w:val="24"/>
          <w:lang w:val="bg-BG"/>
        </w:rPr>
        <w:t>8</w:t>
      </w:r>
      <w:r w:rsidR="00700170" w:rsidRPr="00235A4B">
        <w:rPr>
          <w:rFonts w:cs="Times New Roman"/>
          <w:szCs w:val="24"/>
        </w:rPr>
        <w:t>.</w:t>
      </w:r>
      <w:proofErr w:type="gram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iCs/>
          <w:szCs w:val="24"/>
        </w:rPr>
        <w:t xml:space="preserve">(1)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764BDF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764BDF" w:rsidRPr="00235A4B">
        <w:rPr>
          <w:rFonts w:cs="Times New Roman"/>
          <w:szCs w:val="24"/>
        </w:rPr>
        <w:t xml:space="preserve"> е </w:t>
      </w:r>
      <w:proofErr w:type="spellStart"/>
      <w:r w:rsidR="00764BDF" w:rsidRPr="00235A4B">
        <w:rPr>
          <w:rFonts w:cs="Times New Roman"/>
          <w:szCs w:val="24"/>
        </w:rPr>
        <w:t>длъж</w:t>
      </w:r>
      <w:proofErr w:type="spellEnd"/>
      <w:r w:rsidR="00764BDF" w:rsidRPr="00235A4B">
        <w:rPr>
          <w:rFonts w:cs="Times New Roman"/>
          <w:szCs w:val="24"/>
          <w:lang w:val="bg-BG"/>
        </w:rPr>
        <w:t>на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уведоми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писмено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b/>
          <w:szCs w:val="24"/>
          <w:lang w:val="bg-BG"/>
        </w:rPr>
        <w:t>Бенефициента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за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окончателния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размер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финансовата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помощ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за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действително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направените</w:t>
      </w:r>
      <w:proofErr w:type="spellEnd"/>
      <w:r w:rsidR="00700170" w:rsidRPr="00235A4B">
        <w:rPr>
          <w:rFonts w:cs="Times New Roman"/>
          <w:szCs w:val="24"/>
        </w:rPr>
        <w:t xml:space="preserve"> и </w:t>
      </w:r>
      <w:proofErr w:type="spellStart"/>
      <w:r w:rsidR="00700170" w:rsidRPr="00235A4B">
        <w:rPr>
          <w:rFonts w:cs="Times New Roman"/>
          <w:szCs w:val="24"/>
        </w:rPr>
        <w:t>платени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от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b/>
          <w:szCs w:val="24"/>
          <w:lang w:val="bg-BG"/>
        </w:rPr>
        <w:t xml:space="preserve">Бенефициента </w:t>
      </w:r>
      <w:r w:rsidR="00700170" w:rsidRPr="00235A4B">
        <w:rPr>
          <w:rFonts w:cs="Times New Roman"/>
          <w:szCs w:val="24"/>
          <w:lang w:val="bg-BG"/>
        </w:rPr>
        <w:t>и</w:t>
      </w:r>
      <w:r w:rsidR="00700170" w:rsidRPr="00235A4B">
        <w:rPr>
          <w:rFonts w:cs="Times New Roman"/>
          <w:b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 xml:space="preserve">приети </w:t>
      </w:r>
      <w:r w:rsidR="002A42F5" w:rsidRPr="00235A4B">
        <w:rPr>
          <w:rFonts w:cs="Times New Roman"/>
          <w:szCs w:val="24"/>
          <w:lang w:val="bg-BG"/>
        </w:rPr>
        <w:t xml:space="preserve">от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2A42F5" w:rsidRPr="00235A4B">
        <w:rPr>
          <w:rFonts w:cs="Times New Roman"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>като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допустими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разходи</w:t>
      </w:r>
      <w:proofErr w:type="spellEnd"/>
      <w:r w:rsidR="002A42F5" w:rsidRPr="00235A4B">
        <w:rPr>
          <w:rFonts w:cs="Times New Roman"/>
          <w:szCs w:val="24"/>
          <w:lang w:val="bg-BG"/>
        </w:rPr>
        <w:t>. В с</w:t>
      </w:r>
      <w:r w:rsidR="00700170" w:rsidRPr="00235A4B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235A4B">
        <w:rPr>
          <w:rFonts w:cs="Times New Roman"/>
          <w:szCs w:val="24"/>
          <w:lang w:val="bg-BG"/>
        </w:rPr>
        <w:t xml:space="preserve">,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764BDF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E30F44" w:rsidRPr="00235A4B">
        <w:rPr>
          <w:rFonts w:cs="Times New Roman"/>
          <w:szCs w:val="24"/>
          <w:lang w:val="bg-BG"/>
        </w:rPr>
        <w:t xml:space="preserve"> </w:t>
      </w:r>
      <w:r w:rsidR="00764BDF" w:rsidRPr="00235A4B">
        <w:rPr>
          <w:rFonts w:cs="Times New Roman"/>
          <w:szCs w:val="24"/>
          <w:lang w:val="bg-BG"/>
        </w:rPr>
        <w:t>е длъжна</w:t>
      </w:r>
      <w:r w:rsidR="002A42F5" w:rsidRPr="00235A4B">
        <w:rPr>
          <w:rFonts w:cs="Times New Roman"/>
          <w:szCs w:val="24"/>
          <w:lang w:val="bg-BG"/>
        </w:rPr>
        <w:t xml:space="preserve"> да </w:t>
      </w:r>
      <w:r w:rsidR="00700170" w:rsidRPr="00235A4B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235A4B" w:rsidRDefault="00700170" w:rsidP="00235A4B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235A4B">
        <w:rPr>
          <w:rFonts w:cs="Times New Roman"/>
          <w:iCs/>
          <w:szCs w:val="24"/>
        </w:rPr>
        <w:t xml:space="preserve">(2)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задължава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изплати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помощта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до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одобрения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размер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след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  <w:lang w:val="bg-BG"/>
        </w:rPr>
        <w:t>изпълнение на одобрен</w:t>
      </w:r>
      <w:r w:rsidR="00855919" w:rsidRPr="00235A4B">
        <w:rPr>
          <w:rFonts w:cs="Times New Roman"/>
          <w:szCs w:val="24"/>
          <w:lang w:val="bg-BG"/>
        </w:rPr>
        <w:t>ата</w:t>
      </w:r>
      <w:r w:rsidRPr="00235A4B">
        <w:rPr>
          <w:rFonts w:cs="Times New Roman"/>
          <w:szCs w:val="24"/>
          <w:lang w:val="bg-BG"/>
        </w:rPr>
        <w:t xml:space="preserve"> </w:t>
      </w:r>
      <w:r w:rsidR="00855919" w:rsidRPr="00235A4B">
        <w:rPr>
          <w:rFonts w:cs="Times New Roman"/>
          <w:szCs w:val="24"/>
          <w:lang w:val="bg-BG"/>
        </w:rPr>
        <w:t>бюджетна линия</w:t>
      </w:r>
      <w:r w:rsidR="00855919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  <w:lang w:val="bg-BG"/>
        </w:rPr>
        <w:t xml:space="preserve">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235A4B" w:rsidRDefault="00700170" w:rsidP="00235A4B">
      <w:pPr>
        <w:pStyle w:val="BodyText"/>
        <w:spacing w:line="276" w:lineRule="auto"/>
        <w:ind w:firstLine="708"/>
        <w:rPr>
          <w:rFonts w:cs="Times New Roman"/>
          <w:szCs w:val="24"/>
        </w:rPr>
      </w:pPr>
      <w:r w:rsidRPr="00235A4B" w:rsidDel="00F4623D">
        <w:rPr>
          <w:rFonts w:cs="Times New Roman"/>
          <w:szCs w:val="24"/>
        </w:rPr>
        <w:t xml:space="preserve"> </w:t>
      </w:r>
      <w:r w:rsidRPr="00235A4B">
        <w:rPr>
          <w:rFonts w:cs="Times New Roman"/>
          <w:iCs/>
          <w:szCs w:val="24"/>
        </w:rPr>
        <w:t xml:space="preserve">(3)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задължава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оказва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съдействие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го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уведомява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писмено</w:t>
      </w:r>
      <w:proofErr w:type="spellEnd"/>
      <w:r w:rsidRPr="00235A4B">
        <w:rPr>
          <w:rFonts w:cs="Times New Roman"/>
          <w:szCs w:val="24"/>
        </w:rPr>
        <w:t xml:space="preserve"> в </w:t>
      </w:r>
      <w:proofErr w:type="spellStart"/>
      <w:r w:rsidRPr="00235A4B">
        <w:rPr>
          <w:rFonts w:cs="Times New Roman"/>
          <w:szCs w:val="24"/>
        </w:rPr>
        <w:t>нормативно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установените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случаи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срокове</w:t>
      </w:r>
      <w:proofErr w:type="spellEnd"/>
      <w:r w:rsidRPr="00235A4B">
        <w:rPr>
          <w:rFonts w:cs="Times New Roman"/>
          <w:szCs w:val="24"/>
        </w:rPr>
        <w:t xml:space="preserve">.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установяване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пропуски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други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нередовности</w:t>
      </w:r>
      <w:proofErr w:type="spellEnd"/>
      <w:r w:rsidRPr="00235A4B">
        <w:rPr>
          <w:rFonts w:cs="Times New Roman"/>
          <w:szCs w:val="24"/>
        </w:rPr>
        <w:t xml:space="preserve"> в </w:t>
      </w:r>
      <w:r w:rsidRPr="00235A4B">
        <w:rPr>
          <w:rFonts w:cs="Times New Roman"/>
          <w:szCs w:val="24"/>
          <w:lang w:val="bg-BG"/>
        </w:rPr>
        <w:t xml:space="preserve">представени от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документи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както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необходимост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представяне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допълнителни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документи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  <w:lang w:val="bg-BG"/>
        </w:rPr>
        <w:t>в случай на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непълнота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неяснота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заявените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данни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b/>
          <w:szCs w:val="24"/>
          <w:lang w:val="bg-BG"/>
        </w:rPr>
        <w:t xml:space="preserve"> </w:t>
      </w:r>
      <w:r w:rsidRPr="00235A4B">
        <w:rPr>
          <w:rFonts w:cs="Times New Roman"/>
          <w:szCs w:val="24"/>
          <w:lang w:val="bg-BG"/>
        </w:rPr>
        <w:t>изпраща уведомление до</w:t>
      </w:r>
      <w:r w:rsidRPr="00235A4B">
        <w:rPr>
          <w:rFonts w:cs="Times New Roman"/>
          <w:b/>
          <w:szCs w:val="24"/>
          <w:lang w:val="bg-BG"/>
        </w:rPr>
        <w:t xml:space="preserve"> Бенефициента</w:t>
      </w:r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му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определя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срок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r w:rsidR="00003909" w:rsidRPr="00235A4B">
        <w:rPr>
          <w:rFonts w:cs="Times New Roman"/>
          <w:szCs w:val="24"/>
          <w:lang w:val="bg-BG"/>
        </w:rPr>
        <w:t>отстраняване</w:t>
      </w:r>
      <w:r w:rsidR="00003909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нередовностите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както</w:t>
      </w:r>
      <w:proofErr w:type="spellEnd"/>
      <w:r w:rsidRPr="00235A4B">
        <w:rPr>
          <w:rFonts w:cs="Times New Roman"/>
          <w:szCs w:val="24"/>
        </w:rPr>
        <w:t xml:space="preserve"> и </w:t>
      </w:r>
      <w:r w:rsidRPr="00235A4B">
        <w:rPr>
          <w:rFonts w:cs="Times New Roman"/>
          <w:szCs w:val="24"/>
          <w:lang w:val="bg-BG"/>
        </w:rPr>
        <w:t>за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представя</w:t>
      </w:r>
      <w:proofErr w:type="spellEnd"/>
      <w:r w:rsidRPr="00235A4B">
        <w:rPr>
          <w:rFonts w:cs="Times New Roman"/>
          <w:szCs w:val="24"/>
          <w:lang w:val="bg-BG"/>
        </w:rPr>
        <w:t>не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допълнително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изискани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документи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относими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към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преценката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точното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което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е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както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спазването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други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негови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ангажименти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произтичащи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предоставеното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подпомагане</w:t>
      </w:r>
      <w:proofErr w:type="spellEnd"/>
      <w:r w:rsidRPr="00235A4B">
        <w:rPr>
          <w:rFonts w:cs="Times New Roman"/>
          <w:szCs w:val="24"/>
        </w:rPr>
        <w:t xml:space="preserve">. </w:t>
      </w:r>
    </w:p>
    <w:p w:rsidR="00AA467C" w:rsidRPr="00235A4B" w:rsidRDefault="009E005F" w:rsidP="00235A4B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ab/>
      </w:r>
    </w:p>
    <w:p w:rsidR="00700170" w:rsidRPr="00235A4B" w:rsidRDefault="00F07501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</w:rPr>
      </w:pPr>
      <w:proofErr w:type="spellStart"/>
      <w:proofErr w:type="gramStart"/>
      <w:r w:rsidRPr="00235A4B">
        <w:rPr>
          <w:rFonts w:cs="Times New Roman"/>
          <w:b/>
          <w:szCs w:val="24"/>
        </w:rPr>
        <w:t>Чл</w:t>
      </w:r>
      <w:proofErr w:type="spellEnd"/>
      <w:r w:rsidRPr="00235A4B">
        <w:rPr>
          <w:rFonts w:cs="Times New Roman"/>
          <w:b/>
          <w:szCs w:val="24"/>
        </w:rPr>
        <w:t xml:space="preserve">. </w:t>
      </w:r>
      <w:r w:rsidR="003D5F5C" w:rsidRPr="00235A4B">
        <w:rPr>
          <w:rFonts w:cs="Times New Roman"/>
          <w:b/>
          <w:szCs w:val="24"/>
          <w:lang w:val="bg-BG"/>
        </w:rPr>
        <w:t>9</w:t>
      </w:r>
      <w:r w:rsidR="00700170" w:rsidRPr="00235A4B">
        <w:rPr>
          <w:rFonts w:cs="Times New Roman"/>
          <w:b/>
          <w:szCs w:val="24"/>
        </w:rPr>
        <w:t>.</w:t>
      </w:r>
      <w:proofErr w:type="gram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iCs/>
          <w:szCs w:val="24"/>
        </w:rPr>
        <w:t>(1)</w:t>
      </w:r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b/>
          <w:szCs w:val="24"/>
          <w:lang w:val="bg-BG"/>
        </w:rPr>
        <w:t xml:space="preserve">Бенефициентът </w:t>
      </w:r>
      <w:proofErr w:type="spellStart"/>
      <w:r w:rsidR="00700170" w:rsidRPr="00235A4B">
        <w:rPr>
          <w:rFonts w:cs="Times New Roman"/>
          <w:szCs w:val="24"/>
        </w:rPr>
        <w:t>има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право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получи</w:t>
      </w:r>
      <w:proofErr w:type="spellEnd"/>
      <w:r w:rsidR="00700170" w:rsidRPr="00235A4B">
        <w:rPr>
          <w:rFonts w:cs="Times New Roman"/>
          <w:szCs w:val="24"/>
          <w:lang w:val="bg-BG"/>
        </w:rPr>
        <w:t xml:space="preserve"> финансовата помощ, съответстваща на приетите като допустими за плащане разходи за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изпълнение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одобрен</w:t>
      </w:r>
      <w:proofErr w:type="spellEnd"/>
      <w:r w:rsidR="00003909" w:rsidRPr="00235A4B">
        <w:rPr>
          <w:rFonts w:cs="Times New Roman"/>
          <w:szCs w:val="24"/>
          <w:lang w:val="bg-BG"/>
        </w:rPr>
        <w:t>ата</w:t>
      </w:r>
      <w:r w:rsidR="00700170" w:rsidRPr="00235A4B">
        <w:rPr>
          <w:rFonts w:cs="Times New Roman"/>
          <w:szCs w:val="24"/>
        </w:rPr>
        <w:t xml:space="preserve"> </w:t>
      </w:r>
      <w:r w:rsidR="003D5F5C" w:rsidRPr="00235A4B">
        <w:rPr>
          <w:rFonts w:cs="Times New Roman"/>
          <w:szCs w:val="24"/>
          <w:lang w:val="bg-BG"/>
        </w:rPr>
        <w:t>БЛ</w:t>
      </w:r>
      <w:r w:rsidR="00700170" w:rsidRPr="00235A4B">
        <w:rPr>
          <w:rFonts w:cs="Times New Roman"/>
          <w:szCs w:val="24"/>
        </w:rPr>
        <w:t xml:space="preserve">, </w:t>
      </w:r>
      <w:proofErr w:type="spellStart"/>
      <w:r w:rsidR="00700170" w:rsidRPr="00235A4B">
        <w:rPr>
          <w:rFonts w:cs="Times New Roman"/>
          <w:szCs w:val="24"/>
        </w:rPr>
        <w:t>която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му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бъде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изплатена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еднократно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или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чрез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междинн</w:t>
      </w:r>
      <w:proofErr w:type="spellEnd"/>
      <w:r w:rsidR="003D5F5C" w:rsidRPr="00235A4B">
        <w:rPr>
          <w:rFonts w:cs="Times New Roman"/>
          <w:szCs w:val="24"/>
          <w:lang w:val="bg-BG"/>
        </w:rPr>
        <w:t>и</w:t>
      </w:r>
      <w:r w:rsidRPr="00235A4B">
        <w:rPr>
          <w:rFonts w:cs="Times New Roman"/>
          <w:szCs w:val="24"/>
          <w:lang w:val="bg-BG"/>
        </w:rPr>
        <w:t>/</w:t>
      </w:r>
      <w:proofErr w:type="spellStart"/>
      <w:r w:rsidR="00700170" w:rsidRPr="00235A4B">
        <w:rPr>
          <w:rFonts w:cs="Times New Roman"/>
          <w:szCs w:val="24"/>
        </w:rPr>
        <w:t>окончателно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3D5F5C" w:rsidRPr="00235A4B">
        <w:rPr>
          <w:rFonts w:cs="Times New Roman"/>
          <w:szCs w:val="24"/>
        </w:rPr>
        <w:t>плащан</w:t>
      </w:r>
      <w:r w:rsidR="003D5F5C" w:rsidRPr="00235A4B">
        <w:rPr>
          <w:rFonts w:cs="Times New Roman"/>
          <w:szCs w:val="24"/>
          <w:lang w:val="bg-BG"/>
        </w:rPr>
        <w:t>ия</w:t>
      </w:r>
      <w:proofErr w:type="spellEnd"/>
      <w:r w:rsidR="003D5F5C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при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спазване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>всички условия, предвидени в този договор</w:t>
      </w:r>
      <w:r w:rsidR="00700170" w:rsidRPr="00235A4B">
        <w:rPr>
          <w:rFonts w:cs="Times New Roman"/>
          <w:i/>
          <w:szCs w:val="24"/>
        </w:rPr>
        <w:t>.</w:t>
      </w:r>
    </w:p>
    <w:p w:rsidR="00700170" w:rsidRPr="00235A4B" w:rsidRDefault="00700170" w:rsidP="00235A4B">
      <w:pPr>
        <w:pStyle w:val="BodyText"/>
        <w:spacing w:line="276" w:lineRule="auto"/>
        <w:ind w:firstLine="720"/>
        <w:rPr>
          <w:rFonts w:cs="Times New Roman"/>
          <w:szCs w:val="24"/>
        </w:rPr>
      </w:pPr>
      <w:r w:rsidRPr="00235A4B">
        <w:rPr>
          <w:rFonts w:cs="Times New Roman"/>
          <w:iCs/>
          <w:szCs w:val="24"/>
        </w:rPr>
        <w:t>(2)</w:t>
      </w:r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 xml:space="preserve">Бенефициентът </w:t>
      </w:r>
      <w:proofErr w:type="spellStart"/>
      <w:r w:rsidRPr="00235A4B">
        <w:rPr>
          <w:rFonts w:cs="Times New Roman"/>
          <w:szCs w:val="24"/>
        </w:rPr>
        <w:t>има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право</w:t>
      </w:r>
      <w:proofErr w:type="spellEnd"/>
      <w:r w:rsidRPr="00235A4B">
        <w:rPr>
          <w:rFonts w:cs="Times New Roman"/>
          <w:szCs w:val="24"/>
        </w:rPr>
        <w:t>:</w:t>
      </w:r>
    </w:p>
    <w:p w:rsidR="00700170" w:rsidRPr="00235A4B" w:rsidRDefault="00700170" w:rsidP="00235A4B">
      <w:pPr>
        <w:pStyle w:val="BodyText"/>
        <w:spacing w:line="276" w:lineRule="auto"/>
        <w:ind w:firstLine="720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1. </w:t>
      </w:r>
      <w:proofErr w:type="spellStart"/>
      <w:proofErr w:type="gramStart"/>
      <w:r w:rsidRPr="00235A4B">
        <w:rPr>
          <w:rFonts w:cs="Times New Roman"/>
          <w:szCs w:val="24"/>
        </w:rPr>
        <w:t>да</w:t>
      </w:r>
      <w:proofErr w:type="spellEnd"/>
      <w:proofErr w:type="gram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бъде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уведомен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окончателния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размер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финансовата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помощ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отказа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бъде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изплатена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такава</w:t>
      </w:r>
      <w:proofErr w:type="spellEnd"/>
      <w:r w:rsidRPr="00235A4B">
        <w:rPr>
          <w:rFonts w:cs="Times New Roman"/>
          <w:szCs w:val="24"/>
        </w:rPr>
        <w:t>;</w:t>
      </w:r>
    </w:p>
    <w:p w:rsidR="00700170" w:rsidRPr="00235A4B" w:rsidRDefault="00700170" w:rsidP="00235A4B">
      <w:pPr>
        <w:pStyle w:val="BodyText"/>
        <w:spacing w:line="276" w:lineRule="auto"/>
        <w:ind w:firstLine="720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2. </w:t>
      </w:r>
      <w:proofErr w:type="spellStart"/>
      <w:proofErr w:type="gramStart"/>
      <w:r w:rsidRPr="00235A4B">
        <w:rPr>
          <w:rFonts w:cs="Times New Roman"/>
          <w:szCs w:val="24"/>
        </w:rPr>
        <w:t>да</w:t>
      </w:r>
      <w:proofErr w:type="spellEnd"/>
      <w:proofErr w:type="gram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получи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3D5F5C" w:rsidRPr="00235A4B">
        <w:rPr>
          <w:rFonts w:cs="Times New Roman"/>
          <w:szCs w:val="24"/>
        </w:rPr>
        <w:t>междинн</w:t>
      </w:r>
      <w:proofErr w:type="spellEnd"/>
      <w:r w:rsidR="003D5F5C" w:rsidRPr="00235A4B">
        <w:rPr>
          <w:rFonts w:cs="Times New Roman"/>
          <w:szCs w:val="24"/>
          <w:lang w:val="bg-BG"/>
        </w:rPr>
        <w:t>и</w:t>
      </w:r>
      <w:r w:rsidR="00F07501" w:rsidRPr="00235A4B">
        <w:rPr>
          <w:rFonts w:cs="Times New Roman"/>
          <w:szCs w:val="24"/>
          <w:lang w:val="bg-BG"/>
        </w:rPr>
        <w:t xml:space="preserve">/окончателно </w:t>
      </w:r>
      <w:proofErr w:type="spellStart"/>
      <w:r w:rsidRPr="00235A4B">
        <w:rPr>
          <w:rFonts w:cs="Times New Roman"/>
          <w:szCs w:val="24"/>
        </w:rPr>
        <w:t>плащане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условията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това</w:t>
      </w:r>
      <w:proofErr w:type="spellEnd"/>
      <w:r w:rsidRPr="00235A4B">
        <w:rPr>
          <w:rFonts w:cs="Times New Roman"/>
          <w:szCs w:val="24"/>
        </w:rPr>
        <w:t>;</w:t>
      </w:r>
    </w:p>
    <w:p w:rsidR="00700170" w:rsidRPr="00235A4B" w:rsidRDefault="00F07501" w:rsidP="00235A4B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235A4B">
        <w:rPr>
          <w:rFonts w:cs="Times New Roman"/>
          <w:szCs w:val="24"/>
          <w:shd w:val="clear" w:color="auto" w:fill="FEFEFE"/>
          <w:lang w:val="bg-BG"/>
        </w:rPr>
        <w:t>3</w:t>
      </w:r>
      <w:r w:rsidR="00700170" w:rsidRPr="00235A4B">
        <w:rPr>
          <w:rFonts w:cs="Times New Roman"/>
          <w:szCs w:val="24"/>
          <w:shd w:val="clear" w:color="auto" w:fill="FEFEFE"/>
        </w:rPr>
        <w:t xml:space="preserve">. </w:t>
      </w:r>
      <w:proofErr w:type="spellStart"/>
      <w:proofErr w:type="gramStart"/>
      <w:r w:rsidR="00700170" w:rsidRPr="00235A4B">
        <w:rPr>
          <w:rFonts w:cs="Times New Roman"/>
          <w:iCs/>
          <w:szCs w:val="24"/>
        </w:rPr>
        <w:t>да</w:t>
      </w:r>
      <w:proofErr w:type="spellEnd"/>
      <w:proofErr w:type="gram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оттегля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всяко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време</w:t>
      </w:r>
      <w:proofErr w:type="spellEnd"/>
      <w:r w:rsidR="00700170" w:rsidRPr="00235A4B">
        <w:rPr>
          <w:rFonts w:cs="Times New Roman"/>
          <w:iCs/>
          <w:szCs w:val="24"/>
        </w:rPr>
        <w:t xml:space="preserve"> с </w:t>
      </w:r>
      <w:proofErr w:type="spellStart"/>
      <w:r w:rsidR="00700170" w:rsidRPr="00235A4B">
        <w:rPr>
          <w:rFonts w:cs="Times New Roman"/>
          <w:iCs/>
          <w:szCs w:val="24"/>
        </w:rPr>
        <w:t>писмено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уведомление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до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r w:rsidR="00BB12E3" w:rsidRPr="00235A4B">
        <w:rPr>
          <w:rFonts w:cs="Times New Roman"/>
          <w:b/>
          <w:iCs/>
          <w:szCs w:val="24"/>
          <w:lang w:val="bg-BG"/>
        </w:rPr>
        <w:t>Разплащателна</w:t>
      </w:r>
      <w:r w:rsidR="00384D24" w:rsidRPr="00235A4B">
        <w:rPr>
          <w:rFonts w:cs="Times New Roman"/>
          <w:b/>
          <w:iCs/>
          <w:szCs w:val="24"/>
          <w:lang w:val="bg-BG"/>
        </w:rPr>
        <w:t>та</w:t>
      </w:r>
      <w:r w:rsidR="00BB12E3" w:rsidRPr="00235A4B">
        <w:rPr>
          <w:rFonts w:cs="Times New Roman"/>
          <w:b/>
          <w:iCs/>
          <w:szCs w:val="24"/>
          <w:lang w:val="bg-BG"/>
        </w:rPr>
        <w:t xml:space="preserve"> агенция</w:t>
      </w:r>
      <w:r w:rsidR="004517FB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подаден</w:t>
      </w:r>
      <w:proofErr w:type="spellEnd"/>
      <w:r w:rsidR="00700170" w:rsidRPr="00235A4B">
        <w:rPr>
          <w:rFonts w:cs="Times New Roman"/>
          <w:iCs/>
          <w:szCs w:val="24"/>
          <w:lang w:val="bg-BG"/>
        </w:rPr>
        <w:t xml:space="preserve">о искане </w:t>
      </w:r>
      <w:proofErr w:type="spellStart"/>
      <w:r w:rsidR="00700170" w:rsidRPr="00235A4B">
        <w:rPr>
          <w:rFonts w:cs="Times New Roman"/>
          <w:iCs/>
          <w:szCs w:val="24"/>
        </w:rPr>
        <w:t>за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плащане</w:t>
      </w:r>
      <w:proofErr w:type="spellEnd"/>
      <w:r w:rsidR="00700170" w:rsidRPr="00235A4B">
        <w:rPr>
          <w:rFonts w:cs="Times New Roman"/>
          <w:iCs/>
          <w:szCs w:val="24"/>
        </w:rPr>
        <w:t xml:space="preserve"> и</w:t>
      </w:r>
      <w:r w:rsidR="00700170" w:rsidRPr="00235A4B">
        <w:rPr>
          <w:rFonts w:cs="Times New Roman"/>
          <w:iCs/>
          <w:szCs w:val="24"/>
          <w:lang w:val="bg-BG"/>
        </w:rPr>
        <w:t>/или</w:t>
      </w:r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приложени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към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r w:rsidR="00700170" w:rsidRPr="00235A4B">
        <w:rPr>
          <w:rFonts w:cs="Times New Roman"/>
          <w:iCs/>
          <w:szCs w:val="24"/>
          <w:lang w:val="bg-BG"/>
        </w:rPr>
        <w:t>него</w:t>
      </w:r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документи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изцяло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или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частично</w:t>
      </w:r>
      <w:proofErr w:type="spellEnd"/>
      <w:r w:rsidR="00700170" w:rsidRPr="00235A4B">
        <w:rPr>
          <w:rFonts w:cs="Times New Roman"/>
          <w:iCs/>
          <w:szCs w:val="24"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 </w:t>
      </w:r>
      <w:proofErr w:type="spellStart"/>
      <w:r w:rsidR="00700170" w:rsidRPr="00235A4B">
        <w:rPr>
          <w:rFonts w:cs="Times New Roman"/>
          <w:iCs/>
          <w:szCs w:val="24"/>
          <w:lang w:val="bg-BG"/>
        </w:rPr>
        <w:t>в</w:t>
      </w:r>
      <w:proofErr w:type="spellEnd"/>
      <w:r w:rsidR="00700170" w:rsidRPr="00235A4B">
        <w:rPr>
          <w:rFonts w:cs="Times New Roman"/>
          <w:iCs/>
          <w:szCs w:val="24"/>
          <w:lang w:val="bg-BG"/>
        </w:rPr>
        <w:t xml:space="preserve"> приложим нормативен акт.  </w:t>
      </w:r>
    </w:p>
    <w:p w:rsidR="00700170" w:rsidRPr="00235A4B" w:rsidRDefault="00F07501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35A4B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D5F5C" w:rsidRPr="00235A4B">
        <w:rPr>
          <w:rFonts w:cs="Times New Roman"/>
          <w:b/>
          <w:szCs w:val="24"/>
          <w:shd w:val="clear" w:color="auto" w:fill="FEFEFE"/>
          <w:lang w:val="bg-BG"/>
        </w:rPr>
        <w:t>10</w:t>
      </w:r>
      <w:r w:rsidR="00700170" w:rsidRPr="00235A4B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700170" w:rsidRPr="00235A4B">
        <w:rPr>
          <w:rFonts w:cs="Times New Roman"/>
          <w:b/>
          <w:szCs w:val="24"/>
          <w:lang w:val="bg-BG"/>
        </w:rPr>
        <w:t xml:space="preserve"> Бенефициентът </w:t>
      </w:r>
      <w:r w:rsidR="00700170" w:rsidRPr="00235A4B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003909" w:rsidRPr="00235A4B">
        <w:rPr>
          <w:rFonts w:cs="Times New Roman"/>
          <w:szCs w:val="24"/>
          <w:lang w:val="bg-BG"/>
        </w:rPr>
        <w:t xml:space="preserve"> до изтичане на пет години от датата на извършване на окончателното плащане</w:t>
      </w:r>
      <w:r w:rsidRPr="00235A4B">
        <w:rPr>
          <w:rFonts w:cs="Times New Roman"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 xml:space="preserve">да изпълнява всички ангажименти и други задължения, посочени в Условията за </w:t>
      </w:r>
      <w:r w:rsidR="00003909" w:rsidRPr="00235A4B">
        <w:rPr>
          <w:rFonts w:cs="Times New Roman"/>
          <w:szCs w:val="24"/>
          <w:lang w:val="bg-BG"/>
        </w:rPr>
        <w:t>кандидатстване</w:t>
      </w:r>
      <w:r w:rsidR="001B4700" w:rsidRPr="00235A4B">
        <w:rPr>
          <w:rFonts w:cs="Times New Roman"/>
          <w:szCs w:val="24"/>
          <w:lang w:val="bg-BG"/>
        </w:rPr>
        <w:t>, Условията за изпълнение</w:t>
      </w:r>
      <w:r w:rsidR="00003909" w:rsidRPr="00235A4B">
        <w:rPr>
          <w:rFonts w:cs="Times New Roman"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>или в приложим нормативен акт.</w:t>
      </w:r>
    </w:p>
    <w:p w:rsidR="00C968C5" w:rsidRPr="00235A4B" w:rsidRDefault="0063250A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 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</w:rPr>
      </w:pPr>
      <w:r w:rsidRPr="00235A4B">
        <w:rPr>
          <w:rFonts w:cs="Times New Roman"/>
          <w:b/>
          <w:szCs w:val="24"/>
        </w:rPr>
        <w:t>V. ИЗМЕНЕНИЯ И ПРЕКРАТЯВАНЕ НА ДОГОВОРА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</w:rPr>
      </w:pPr>
    </w:p>
    <w:p w:rsidR="006A4D7C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b/>
          <w:shd w:val="clear" w:color="auto" w:fill="FEFEFE"/>
        </w:rPr>
        <w:t xml:space="preserve">Чл. </w:t>
      </w:r>
      <w:r w:rsidR="003D5F5C" w:rsidRPr="00235A4B">
        <w:rPr>
          <w:b/>
          <w:shd w:val="clear" w:color="auto" w:fill="FEFEFE"/>
        </w:rPr>
        <w:t>1</w:t>
      </w:r>
      <w:r w:rsidR="003D5F5C" w:rsidRPr="00235A4B">
        <w:rPr>
          <w:shd w:val="clear" w:color="auto" w:fill="FEFEFE"/>
        </w:rPr>
        <w:t>1</w:t>
      </w:r>
      <w:r w:rsidR="00E30F44" w:rsidRPr="00235A4B">
        <w:rPr>
          <w:shd w:val="clear" w:color="auto" w:fill="FEFEFE"/>
        </w:rPr>
        <w:t>.</w:t>
      </w:r>
      <w:r w:rsidRPr="00235A4B">
        <w:rPr>
          <w:shd w:val="clear" w:color="auto" w:fill="FEFEFE"/>
        </w:rPr>
        <w:t xml:space="preserve"> (1) </w:t>
      </w:r>
      <w:r w:rsidR="006A4D7C" w:rsidRPr="00235A4B">
        <w:rPr>
          <w:shd w:val="clear" w:color="auto" w:fill="FEFEFE"/>
        </w:rPr>
        <w:t xml:space="preserve">Този договор може да се изменя по инициатива на </w:t>
      </w:r>
      <w:r w:rsidR="003D5F5C" w:rsidRPr="00235A4B">
        <w:rPr>
          <w:b/>
          <w:shd w:val="clear" w:color="auto" w:fill="FEFEFE"/>
        </w:rPr>
        <w:t xml:space="preserve">РУО, съответно на </w:t>
      </w:r>
      <w:r w:rsidR="00D6279C" w:rsidRPr="00235A4B">
        <w:rPr>
          <w:b/>
          <w:shd w:val="clear" w:color="auto" w:fill="FEFEFE"/>
        </w:rPr>
        <w:t>Б</w:t>
      </w:r>
      <w:r w:rsidR="006A4D7C" w:rsidRPr="00235A4B">
        <w:rPr>
          <w:b/>
          <w:shd w:val="clear" w:color="auto" w:fill="FEFEFE"/>
        </w:rPr>
        <w:t>енефициента</w:t>
      </w:r>
      <w:r w:rsidR="00D6279C" w:rsidRPr="00235A4B">
        <w:rPr>
          <w:shd w:val="clear" w:color="auto" w:fill="FEFEFE"/>
        </w:rPr>
        <w:t>,</w:t>
      </w:r>
      <w:r w:rsidR="006A4D7C" w:rsidRPr="00235A4B">
        <w:rPr>
          <w:shd w:val="clear" w:color="auto" w:fill="FEFEFE"/>
        </w:rPr>
        <w:t xml:space="preserve"> при наличие на основание за това, посочено в чл</w:t>
      </w:r>
      <w:r w:rsidR="0028043E" w:rsidRPr="00235A4B">
        <w:rPr>
          <w:shd w:val="clear" w:color="auto" w:fill="FEFEFE"/>
        </w:rPr>
        <w:t>.</w:t>
      </w:r>
      <w:r w:rsidR="002A42F5" w:rsidRPr="00235A4B">
        <w:rPr>
          <w:shd w:val="clear" w:color="auto" w:fill="FEFEFE"/>
        </w:rPr>
        <w:t xml:space="preserve"> 39, ал. 1</w:t>
      </w:r>
      <w:r w:rsidR="006A4D7C" w:rsidRPr="00235A4B">
        <w:rPr>
          <w:shd w:val="clear" w:color="auto" w:fill="FEFEFE"/>
        </w:rPr>
        <w:t xml:space="preserve"> от ЗУСЕСИФ.</w:t>
      </w:r>
    </w:p>
    <w:p w:rsidR="00CE708F" w:rsidRPr="00235A4B" w:rsidRDefault="006A4D7C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(2) </w:t>
      </w:r>
      <w:r w:rsidR="00CE708F" w:rsidRPr="00235A4B">
        <w:rPr>
          <w:shd w:val="clear" w:color="auto" w:fill="FEFEFE"/>
        </w:rPr>
        <w:t>Изменение и/или допълнение на договора</w:t>
      </w:r>
      <w:r w:rsidRPr="00235A4B">
        <w:rPr>
          <w:shd w:val="clear" w:color="auto" w:fill="FEFEFE"/>
        </w:rPr>
        <w:t xml:space="preserve"> извън случаите по ал. 1</w:t>
      </w:r>
      <w:r w:rsidR="00CE708F" w:rsidRPr="00235A4B">
        <w:rPr>
          <w:shd w:val="clear" w:color="auto" w:fill="FEFEFE"/>
        </w:rPr>
        <w:t xml:space="preserve"> може да се извърши по искане на </w:t>
      </w:r>
      <w:r w:rsidRPr="00235A4B">
        <w:rPr>
          <w:b/>
          <w:shd w:val="clear" w:color="auto" w:fill="FEFEFE"/>
        </w:rPr>
        <w:t>Бенефициента</w:t>
      </w:r>
      <w:r w:rsidR="00CE708F" w:rsidRPr="00235A4B">
        <w:rPr>
          <w:shd w:val="clear" w:color="auto" w:fill="FEFEFE"/>
        </w:rPr>
        <w:t>,</w:t>
      </w:r>
      <w:r w:rsidR="002A42F5" w:rsidRPr="00235A4B">
        <w:rPr>
          <w:shd w:val="clear" w:color="auto" w:fill="FEFEFE"/>
        </w:rPr>
        <w:t xml:space="preserve"> което е</w:t>
      </w:r>
      <w:r w:rsidR="00CE708F" w:rsidRPr="00235A4B">
        <w:rPr>
          <w:shd w:val="clear" w:color="auto" w:fill="FEFEFE"/>
        </w:rPr>
        <w:t xml:space="preserve"> прието за основателно и допустимо от</w:t>
      </w:r>
      <w:r w:rsidR="00CE708F" w:rsidRPr="00235A4B">
        <w:rPr>
          <w:b/>
          <w:shd w:val="clear" w:color="auto" w:fill="FEFEFE"/>
        </w:rPr>
        <w:t xml:space="preserve"> </w:t>
      </w:r>
      <w:r w:rsidR="003D5F5C" w:rsidRPr="00235A4B">
        <w:rPr>
          <w:b/>
          <w:iCs/>
        </w:rPr>
        <w:t>РУО</w:t>
      </w:r>
      <w:r w:rsidR="00CE708F"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lastRenderedPageBreak/>
        <w:t>въз основа на представени към искането доказателства за преценка на неговата основателност.</w:t>
      </w:r>
    </w:p>
    <w:p w:rsidR="00CE708F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>(2) Не се допуска изменение и/или допълнение на договора, което:</w:t>
      </w:r>
    </w:p>
    <w:p w:rsidR="006A4D7C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1. засяга основната цел на </w:t>
      </w:r>
      <w:r w:rsidR="006A4D7C" w:rsidRPr="00235A4B">
        <w:rPr>
          <w:shd w:val="clear" w:color="auto" w:fill="FEFEFE"/>
        </w:rPr>
        <w:t>одобрен</w:t>
      </w:r>
      <w:r w:rsidR="001B4700" w:rsidRPr="00235A4B">
        <w:rPr>
          <w:shd w:val="clear" w:color="auto" w:fill="FEFEFE"/>
        </w:rPr>
        <w:t>ата</w:t>
      </w:r>
      <w:r w:rsidRPr="00235A4B">
        <w:rPr>
          <w:shd w:val="clear" w:color="auto" w:fill="FEFEFE"/>
        </w:rPr>
        <w:t xml:space="preserve"> </w:t>
      </w:r>
      <w:r w:rsidR="003D5F5C" w:rsidRPr="00235A4B">
        <w:rPr>
          <w:shd w:val="clear" w:color="auto" w:fill="FEFEFE"/>
        </w:rPr>
        <w:t>БЛ</w:t>
      </w:r>
      <w:r w:rsidR="001B4700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 xml:space="preserve">или променя предназначението на </w:t>
      </w:r>
      <w:r w:rsidR="006A4D7C" w:rsidRPr="00235A4B">
        <w:rPr>
          <w:shd w:val="clear" w:color="auto" w:fill="FEFEFE"/>
        </w:rPr>
        <w:t xml:space="preserve">подпомаганите </w:t>
      </w:r>
      <w:r w:rsidR="0063250A" w:rsidRPr="00235A4B">
        <w:rPr>
          <w:shd w:val="clear" w:color="auto" w:fill="FEFEFE"/>
        </w:rPr>
        <w:t>дейности,</w:t>
      </w:r>
      <w:r w:rsidR="006A4D7C" w:rsidRPr="00235A4B">
        <w:rPr>
          <w:shd w:val="clear" w:color="auto" w:fill="FEFEFE"/>
        </w:rPr>
        <w:t xml:space="preserve"> посочен</w:t>
      </w:r>
      <w:r w:rsidR="001B4700" w:rsidRPr="00235A4B">
        <w:rPr>
          <w:shd w:val="clear" w:color="auto" w:fill="FEFEFE"/>
        </w:rPr>
        <w:t>и</w:t>
      </w:r>
      <w:r w:rsidR="006A4D7C" w:rsidRPr="00235A4B">
        <w:rPr>
          <w:shd w:val="clear" w:color="auto" w:fill="FEFEFE"/>
        </w:rPr>
        <w:t xml:space="preserve"> в </w:t>
      </w:r>
      <w:r w:rsidR="001B4700" w:rsidRPr="00235A4B">
        <w:rPr>
          <w:shd w:val="clear" w:color="auto" w:fill="FEFEFE"/>
        </w:rPr>
        <w:t>същата</w:t>
      </w:r>
      <w:r w:rsidR="00332DDD" w:rsidRPr="00235A4B">
        <w:rPr>
          <w:shd w:val="clear" w:color="auto" w:fill="FEFEFE"/>
        </w:rPr>
        <w:t>;</w:t>
      </w:r>
      <w:r w:rsidRPr="00235A4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235A4B">
        <w:rPr>
          <w:shd w:val="clear" w:color="auto" w:fill="FEFEFE"/>
        </w:rPr>
        <w:t>, посочени в Условията за кандидатстване или в Условията за изпълнение</w:t>
      </w:r>
      <w:r w:rsidR="00332DDD" w:rsidRPr="00235A4B">
        <w:rPr>
          <w:shd w:val="clear" w:color="auto" w:fill="FEFEFE"/>
        </w:rPr>
        <w:t>;</w:t>
      </w:r>
    </w:p>
    <w:p w:rsidR="002A42F5" w:rsidRPr="00235A4B" w:rsidRDefault="002A42F5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>5. е в резултат на недоброто изпълнение на договора</w:t>
      </w:r>
      <w:r w:rsidR="00332DDD" w:rsidRPr="00235A4B">
        <w:rPr>
          <w:shd w:val="clear" w:color="auto" w:fill="FEFEFE"/>
        </w:rPr>
        <w:t>;</w:t>
      </w:r>
      <w:r w:rsidRPr="00235A4B">
        <w:rPr>
          <w:shd w:val="clear" w:color="auto" w:fill="FEFEFE"/>
        </w:rPr>
        <w:t xml:space="preserve"> </w:t>
      </w:r>
    </w:p>
    <w:p w:rsidR="00533A90" w:rsidRPr="00235A4B" w:rsidRDefault="002A42F5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6. </w:t>
      </w:r>
      <w:r w:rsidR="00332DDD" w:rsidRPr="00235A4B">
        <w:rPr>
          <w:shd w:val="clear" w:color="auto" w:fill="FEFEFE"/>
        </w:rPr>
        <w:t>не се основава на аргументирано искане;</w:t>
      </w:r>
    </w:p>
    <w:p w:rsidR="002A42F5" w:rsidRPr="00235A4B" w:rsidRDefault="00533A90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>7</w:t>
      </w:r>
      <w:r w:rsidR="002A42F5" w:rsidRPr="00235A4B">
        <w:rPr>
          <w:shd w:val="clear" w:color="auto" w:fill="FEFEFE"/>
        </w:rPr>
        <w:t>.</w:t>
      </w:r>
      <w:r w:rsidRPr="00235A4B">
        <w:rPr>
          <w:shd w:val="clear" w:color="auto" w:fill="FEFEFE"/>
        </w:rPr>
        <w:t xml:space="preserve"> </w:t>
      </w:r>
      <w:r w:rsidR="00B5374D" w:rsidRPr="00235A4B">
        <w:rPr>
          <w:shd w:val="clear" w:color="auto" w:fill="FEFEFE"/>
        </w:rPr>
        <w:t xml:space="preserve">се основава на </w:t>
      </w:r>
      <w:r w:rsidRPr="00235A4B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235A4B">
        <w:rPr>
          <w:shd w:val="clear" w:color="auto" w:fill="FEFEFE"/>
        </w:rPr>
        <w:t>изпълнение</w:t>
      </w:r>
      <w:r w:rsidRPr="00235A4B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332DDD" w:rsidRPr="00235A4B">
        <w:rPr>
          <w:shd w:val="clear" w:color="auto" w:fill="FEFEFE"/>
        </w:rPr>
        <w:t>ЗОП</w:t>
      </w:r>
      <w:r w:rsidRPr="00235A4B">
        <w:rPr>
          <w:shd w:val="clear" w:color="auto" w:fill="FEFEFE"/>
        </w:rPr>
        <w:t>.</w:t>
      </w:r>
      <w:r w:rsidR="002A42F5" w:rsidRPr="00235A4B">
        <w:rPr>
          <w:shd w:val="clear" w:color="auto" w:fill="FEFEFE"/>
        </w:rPr>
        <w:t xml:space="preserve"> </w:t>
      </w:r>
    </w:p>
    <w:p w:rsidR="00CE708F" w:rsidRPr="00235A4B" w:rsidRDefault="002A42F5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t xml:space="preserve">(3) </w:t>
      </w:r>
      <w:r w:rsidR="004517FB" w:rsidRPr="00235A4B">
        <w:rPr>
          <w:b/>
        </w:rPr>
        <w:t xml:space="preserve">Ръководителя на Управляващия орган </w:t>
      </w:r>
      <w:r w:rsidR="00CE708F" w:rsidRPr="00235A4B">
        <w:rPr>
          <w:shd w:val="clear" w:color="auto" w:fill="FEFEFE"/>
        </w:rPr>
        <w:t xml:space="preserve">може да изисква допълнително представяне от </w:t>
      </w:r>
      <w:r w:rsidR="006A4D7C" w:rsidRPr="00235A4B">
        <w:rPr>
          <w:b/>
          <w:shd w:val="clear" w:color="auto" w:fill="FEFEFE"/>
        </w:rPr>
        <w:t>Бенефициента</w:t>
      </w:r>
      <w:r w:rsidR="006A4D7C"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t xml:space="preserve">на документи и данни, когато са установени </w:t>
      </w:r>
      <w:r w:rsidR="00332DDD" w:rsidRPr="00235A4B">
        <w:rPr>
          <w:shd w:val="clear" w:color="auto" w:fill="FEFEFE"/>
        </w:rPr>
        <w:t xml:space="preserve">непълнота, несъответствие, неточност или неяснота в представени от бенефициента документи или заявени данни </w:t>
      </w:r>
      <w:r w:rsidR="00CE708F" w:rsidRPr="00235A4B">
        <w:rPr>
          <w:shd w:val="clear" w:color="auto" w:fill="FEFEFE"/>
        </w:rPr>
        <w:t xml:space="preserve">, или при необходимост от предоставяне на допълнителни документи в искането за изменение на договора, както и с цел да се удостовери верността на </w:t>
      </w:r>
      <w:r w:rsidR="00332DDD" w:rsidRPr="00235A4B">
        <w:rPr>
          <w:shd w:val="clear" w:color="auto" w:fill="FEFEFE"/>
        </w:rPr>
        <w:t xml:space="preserve">тези </w:t>
      </w:r>
      <w:r w:rsidR="00CE708F" w:rsidRPr="00235A4B">
        <w:rPr>
          <w:shd w:val="clear" w:color="auto" w:fill="FEFEFE"/>
        </w:rPr>
        <w:t>данни</w:t>
      </w:r>
      <w:r w:rsidR="00B5374D" w:rsidRPr="00235A4B">
        <w:rPr>
          <w:shd w:val="clear" w:color="auto" w:fill="FEFEFE"/>
        </w:rPr>
        <w:t>,</w:t>
      </w:r>
      <w:r w:rsidR="00CE708F" w:rsidRPr="00235A4B">
        <w:rPr>
          <w:shd w:val="clear" w:color="auto" w:fill="FEFEFE"/>
        </w:rPr>
        <w:t xml:space="preserve">. </w:t>
      </w:r>
      <w:r w:rsidR="005E0BA0" w:rsidRPr="00235A4B">
        <w:rPr>
          <w:b/>
          <w:shd w:val="clear" w:color="auto" w:fill="FEFEFE"/>
        </w:rPr>
        <w:t>Бенефициентът</w:t>
      </w:r>
      <w:r w:rsidR="005E0BA0"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235A4B">
        <w:rPr>
          <w:shd w:val="clear" w:color="auto" w:fill="FEFEFE"/>
        </w:rPr>
        <w:t>получаване</w:t>
      </w:r>
      <w:r w:rsidR="00CE708F" w:rsidRPr="00235A4B">
        <w:rPr>
          <w:shd w:val="clear" w:color="auto" w:fill="FEFEFE"/>
        </w:rPr>
        <w:t xml:space="preserve"> на уведомяването.</w:t>
      </w:r>
    </w:p>
    <w:p w:rsidR="00CE708F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(4) </w:t>
      </w:r>
      <w:r w:rsidR="004517FB" w:rsidRPr="00235A4B">
        <w:rPr>
          <w:b/>
        </w:rPr>
        <w:t>Ръководителя на Управляващия орган</w:t>
      </w:r>
      <w:r w:rsidR="007622FE" w:rsidRPr="00235A4B">
        <w:rPr>
          <w:b/>
        </w:rPr>
        <w:t xml:space="preserve"> </w:t>
      </w:r>
      <w:r w:rsidR="00467F59" w:rsidRPr="00235A4B">
        <w:rPr>
          <w:shd w:val="clear" w:color="auto" w:fill="FEFEFE"/>
        </w:rPr>
        <w:t>одобрява</w:t>
      </w:r>
      <w:r w:rsidRPr="00235A4B">
        <w:rPr>
          <w:shd w:val="clear" w:color="auto" w:fill="FEFEFE"/>
        </w:rPr>
        <w:t xml:space="preserve"> или отказва исканата промяна в срок до един месец от подаването на искането по ал. 1, а когато са изискани документи и/или информация по ал. 3 - до 14 дни от изтичане на срока за представянето им и уведомява</w:t>
      </w:r>
      <w:r w:rsidR="009E7FBC" w:rsidRPr="00235A4B">
        <w:rPr>
          <w:shd w:val="clear" w:color="auto" w:fill="FEFEFE"/>
        </w:rPr>
        <w:t>т</w:t>
      </w:r>
      <w:r w:rsidRPr="00235A4B">
        <w:rPr>
          <w:shd w:val="clear" w:color="auto" w:fill="FEFEFE"/>
        </w:rPr>
        <w:t xml:space="preserve"> </w:t>
      </w:r>
      <w:r w:rsidR="006A4D7C" w:rsidRPr="00235A4B">
        <w:rPr>
          <w:b/>
          <w:shd w:val="clear" w:color="auto" w:fill="FEFEFE"/>
        </w:rPr>
        <w:t>Бенефициента</w:t>
      </w:r>
      <w:r w:rsidRPr="00235A4B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(5) При уведомяване от </w:t>
      </w:r>
      <w:r w:rsidR="00332DDD" w:rsidRPr="00235A4B">
        <w:rPr>
          <w:b/>
          <w:shd w:val="clear" w:color="auto" w:fill="FEFEFE"/>
        </w:rPr>
        <w:t>РУО</w:t>
      </w:r>
      <w:r w:rsidR="00E30F44" w:rsidRPr="00235A4B">
        <w:rPr>
          <w:b/>
        </w:rPr>
        <w:t xml:space="preserve"> </w:t>
      </w:r>
      <w:r w:rsidRPr="00235A4B">
        <w:rPr>
          <w:shd w:val="clear" w:color="auto" w:fill="FEFEFE"/>
        </w:rPr>
        <w:t xml:space="preserve">за </w:t>
      </w:r>
      <w:r w:rsidR="00467F59" w:rsidRPr="00235A4B">
        <w:rPr>
          <w:shd w:val="clear" w:color="auto" w:fill="FEFEFE"/>
        </w:rPr>
        <w:t>одобрение на</w:t>
      </w:r>
      <w:r w:rsidRPr="00235A4B">
        <w:rPr>
          <w:shd w:val="clear" w:color="auto" w:fill="FEFEFE"/>
        </w:rPr>
        <w:t xml:space="preserve"> исканата промяна, </w:t>
      </w:r>
      <w:r w:rsidR="006A4D7C" w:rsidRPr="00235A4B">
        <w:rPr>
          <w:b/>
          <w:shd w:val="clear" w:color="auto" w:fill="FEFEFE"/>
        </w:rPr>
        <w:t>Бенефициентът</w:t>
      </w:r>
      <w:r w:rsidR="006A4D7C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 xml:space="preserve">или </w:t>
      </w:r>
      <w:r w:rsidR="00332DDD" w:rsidRPr="00235A4B">
        <w:rPr>
          <w:shd w:val="clear" w:color="auto" w:fill="FEFEFE"/>
        </w:rPr>
        <w:t xml:space="preserve">упълномощено от него </w:t>
      </w:r>
      <w:r w:rsidRPr="00235A4B">
        <w:rPr>
          <w:shd w:val="clear" w:color="auto" w:fill="FEFEFE"/>
        </w:rPr>
        <w:t>лице</w:t>
      </w:r>
      <w:r w:rsidR="008935D1" w:rsidRPr="00235A4B">
        <w:rPr>
          <w:shd w:val="clear" w:color="auto" w:fill="FEFEFE"/>
        </w:rPr>
        <w:t>,</w:t>
      </w:r>
      <w:r w:rsidRPr="00235A4B">
        <w:rPr>
          <w:shd w:val="clear" w:color="auto" w:fill="FEFEFE"/>
        </w:rPr>
        <w:t xml:space="preserve"> </w:t>
      </w:r>
      <w:r w:rsidR="00332DDD" w:rsidRPr="00235A4B">
        <w:rPr>
          <w:shd w:val="clear" w:color="auto" w:fill="FEFEFE"/>
        </w:rPr>
        <w:t xml:space="preserve">следва </w:t>
      </w:r>
      <w:r w:rsidRPr="00235A4B">
        <w:rPr>
          <w:shd w:val="clear" w:color="auto" w:fill="FEFEFE"/>
        </w:rPr>
        <w:t xml:space="preserve">да се яви в срок до 10 календарни дни от получаването на уведомлението за сключване на допълнително споразумение към </w:t>
      </w:r>
      <w:r w:rsidR="00467F59" w:rsidRPr="00235A4B">
        <w:rPr>
          <w:shd w:val="clear" w:color="auto" w:fill="FEFEFE"/>
        </w:rPr>
        <w:t xml:space="preserve">административния </w:t>
      </w:r>
      <w:r w:rsidRPr="00235A4B">
        <w:rPr>
          <w:shd w:val="clear" w:color="auto" w:fill="FEFEFE"/>
        </w:rPr>
        <w:t xml:space="preserve">договор, като при неявяване в този срок правото за подписване на допълнителното споразумение към </w:t>
      </w:r>
      <w:r w:rsidR="00467F59" w:rsidRPr="00235A4B">
        <w:rPr>
          <w:shd w:val="clear" w:color="auto" w:fill="FEFEFE"/>
        </w:rPr>
        <w:t xml:space="preserve">административния </w:t>
      </w:r>
      <w:r w:rsidRPr="00235A4B">
        <w:rPr>
          <w:shd w:val="clear" w:color="auto" w:fill="FEFEFE"/>
        </w:rPr>
        <w:t>договор се погасява.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235A4B">
        <w:rPr>
          <w:rFonts w:cs="Times New Roman"/>
          <w:szCs w:val="24"/>
          <w:shd w:val="clear" w:color="auto" w:fill="FEFEFE"/>
        </w:rPr>
        <w:t xml:space="preserve">(6) </w:t>
      </w:r>
      <w:proofErr w:type="spellStart"/>
      <w:r w:rsidRPr="00235A4B">
        <w:rPr>
          <w:rFonts w:cs="Times New Roman"/>
          <w:szCs w:val="24"/>
        </w:rPr>
        <w:t>Постигнатите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договорености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изменение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C66928" w:rsidRPr="00235A4B">
        <w:rPr>
          <w:rFonts w:cs="Times New Roman"/>
          <w:szCs w:val="24"/>
          <w:lang w:val="bg-BG"/>
        </w:rPr>
        <w:t>административния</w:t>
      </w:r>
      <w:r w:rsidR="00C66928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оформят</w:t>
      </w:r>
      <w:proofErr w:type="spellEnd"/>
      <w:r w:rsidRPr="00235A4B">
        <w:rPr>
          <w:rFonts w:cs="Times New Roman"/>
          <w:szCs w:val="24"/>
        </w:rPr>
        <w:t xml:space="preserve"> с </w:t>
      </w:r>
      <w:proofErr w:type="spellStart"/>
      <w:r w:rsidRPr="00235A4B">
        <w:rPr>
          <w:rFonts w:cs="Times New Roman"/>
          <w:szCs w:val="24"/>
        </w:rPr>
        <w:t>двустранно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подписани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допълнителни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споразумения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които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неразделна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част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="00C70D78" w:rsidRPr="00235A4B">
        <w:rPr>
          <w:rFonts w:cs="Times New Roman"/>
          <w:szCs w:val="24"/>
          <w:lang w:val="bg-BG"/>
        </w:rPr>
        <w:t xml:space="preserve"> </w:t>
      </w:r>
      <w:r w:rsidR="00C66928" w:rsidRPr="00235A4B">
        <w:rPr>
          <w:rFonts w:cs="Times New Roman"/>
          <w:szCs w:val="24"/>
          <w:lang w:val="bg-BG"/>
        </w:rPr>
        <w:t>същия</w:t>
      </w:r>
      <w:r w:rsidRPr="00235A4B">
        <w:rPr>
          <w:rFonts w:cs="Times New Roman"/>
          <w:szCs w:val="24"/>
        </w:rPr>
        <w:t>.</w:t>
      </w:r>
      <w:r w:rsidR="002A42F5" w:rsidRPr="00235A4B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D679C6" w:rsidRPr="00235A4B">
        <w:rPr>
          <w:rFonts w:cs="Times New Roman"/>
          <w:b/>
          <w:szCs w:val="24"/>
          <w:lang w:val="bg-BG"/>
        </w:rPr>
        <w:t>РУО</w:t>
      </w:r>
      <w:r w:rsidR="004517FB" w:rsidRPr="00235A4B">
        <w:rPr>
          <w:rFonts w:cs="Times New Roman"/>
          <w:b/>
          <w:szCs w:val="24"/>
          <w:lang w:val="bg-BG"/>
        </w:rPr>
        <w:t xml:space="preserve"> </w:t>
      </w:r>
      <w:r w:rsidR="002A42F5" w:rsidRPr="00235A4B">
        <w:rPr>
          <w:rFonts w:cs="Times New Roman"/>
          <w:szCs w:val="24"/>
          <w:lang w:val="bg-BG"/>
        </w:rPr>
        <w:t xml:space="preserve">не е необходимо подписване на допълнително споразумение за настъпване на исканата промяна </w:t>
      </w:r>
      <w:r w:rsidR="00C66928" w:rsidRPr="00235A4B">
        <w:rPr>
          <w:rFonts w:cs="Times New Roman"/>
          <w:szCs w:val="24"/>
          <w:lang w:val="bg-BG"/>
        </w:rPr>
        <w:t xml:space="preserve">по административния </w:t>
      </w:r>
      <w:r w:rsidR="002A42F5" w:rsidRPr="00235A4B">
        <w:rPr>
          <w:rFonts w:cs="Times New Roman"/>
          <w:szCs w:val="24"/>
          <w:lang w:val="bg-BG"/>
        </w:rPr>
        <w:t xml:space="preserve">договор, той е длъжен в уведомлението по ал. 4 да укаже това обстоятелство.  </w:t>
      </w:r>
    </w:p>
    <w:p w:rsidR="00CE708F" w:rsidRPr="00235A4B" w:rsidRDefault="00CE708F" w:rsidP="00235A4B">
      <w:pPr>
        <w:pStyle w:val="BodyText"/>
        <w:spacing w:line="276" w:lineRule="auto"/>
        <w:ind w:firstLine="708"/>
        <w:rPr>
          <w:rFonts w:cs="Times New Roman"/>
          <w:b/>
          <w:szCs w:val="24"/>
        </w:rPr>
      </w:pPr>
      <w:r w:rsidRPr="00235A4B">
        <w:rPr>
          <w:rFonts w:cs="Times New Roman"/>
          <w:iCs/>
          <w:szCs w:val="24"/>
        </w:rPr>
        <w:t xml:space="preserve"> (7) </w:t>
      </w:r>
      <w:proofErr w:type="spellStart"/>
      <w:r w:rsidRPr="00235A4B">
        <w:rPr>
          <w:rFonts w:cs="Times New Roman"/>
          <w:szCs w:val="24"/>
        </w:rPr>
        <w:t>Когато</w:t>
      </w:r>
      <w:proofErr w:type="spellEnd"/>
      <w:r w:rsidRPr="00235A4B">
        <w:rPr>
          <w:rFonts w:cs="Times New Roman"/>
          <w:szCs w:val="24"/>
        </w:rPr>
        <w:t xml:space="preserve"> </w:t>
      </w:r>
      <w:r w:rsidR="00D679C6" w:rsidRPr="00235A4B">
        <w:rPr>
          <w:rFonts w:cs="Times New Roman"/>
          <w:b/>
          <w:szCs w:val="24"/>
          <w:lang w:val="bg-BG"/>
        </w:rPr>
        <w:t>РУО</w:t>
      </w:r>
      <w:r w:rsidR="005D705B" w:rsidRPr="00235A4B">
        <w:rPr>
          <w:rFonts w:cs="Times New Roman"/>
          <w:b/>
          <w:szCs w:val="24"/>
          <w:lang w:val="bg-BG"/>
        </w:rPr>
        <w:t xml:space="preserve"> </w:t>
      </w:r>
      <w:r w:rsidR="006A4D7C" w:rsidRPr="00235A4B">
        <w:rPr>
          <w:rFonts w:cs="Times New Roman"/>
          <w:szCs w:val="24"/>
          <w:lang w:val="bg-BG"/>
        </w:rPr>
        <w:t>неоснователно</w:t>
      </w:r>
      <w:r w:rsidR="006A4D7C" w:rsidRPr="00235A4B">
        <w:rPr>
          <w:rFonts w:cs="Times New Roman"/>
          <w:b/>
          <w:szCs w:val="24"/>
          <w:lang w:val="bg-BG"/>
        </w:rPr>
        <w:t xml:space="preserve"> </w:t>
      </w:r>
      <w:proofErr w:type="spellStart"/>
      <w:r w:rsidRPr="00235A4B">
        <w:rPr>
          <w:rFonts w:cs="Times New Roman"/>
          <w:szCs w:val="24"/>
        </w:rPr>
        <w:t>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уведом</w:t>
      </w:r>
      <w:r w:rsidR="009E7FBC" w:rsidRPr="00235A4B">
        <w:rPr>
          <w:rFonts w:cs="Times New Roman"/>
          <w:szCs w:val="24"/>
          <w:lang w:val="bg-BG"/>
        </w:rPr>
        <w:t>я</w:t>
      </w:r>
      <w:r w:rsidR="00C66928" w:rsidRPr="00235A4B">
        <w:rPr>
          <w:rFonts w:cs="Times New Roman"/>
          <w:szCs w:val="24"/>
          <w:lang w:val="bg-BG"/>
        </w:rPr>
        <w:t>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6A4D7C" w:rsidRPr="00235A4B">
        <w:rPr>
          <w:rFonts w:cs="Times New Roman"/>
          <w:b/>
          <w:szCs w:val="24"/>
          <w:shd w:val="clear" w:color="auto" w:fill="FEFEFE"/>
        </w:rPr>
        <w:t>Бенефициента</w:t>
      </w:r>
      <w:proofErr w:type="spellEnd"/>
      <w:r w:rsidR="006A4D7C"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</w:rPr>
        <w:t xml:space="preserve">в </w:t>
      </w:r>
      <w:proofErr w:type="spellStart"/>
      <w:r w:rsidRPr="00235A4B">
        <w:rPr>
          <w:rFonts w:cs="Times New Roman"/>
          <w:szCs w:val="24"/>
        </w:rPr>
        <w:t>срока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ал</w:t>
      </w:r>
      <w:proofErr w:type="spellEnd"/>
      <w:r w:rsidRPr="00235A4B">
        <w:rPr>
          <w:rFonts w:cs="Times New Roman"/>
          <w:szCs w:val="24"/>
        </w:rPr>
        <w:t xml:space="preserve">. </w:t>
      </w:r>
      <w:proofErr w:type="gramStart"/>
      <w:r w:rsidRPr="00235A4B">
        <w:rPr>
          <w:rFonts w:cs="Times New Roman"/>
          <w:szCs w:val="24"/>
        </w:rPr>
        <w:t xml:space="preserve">4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одобрението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отказа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исканата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промяна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C66928" w:rsidRPr="00235A4B">
        <w:rPr>
          <w:rFonts w:cs="Times New Roman"/>
          <w:szCs w:val="24"/>
          <w:lang w:val="bg-BG"/>
        </w:rPr>
        <w:t xml:space="preserve">административния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срокът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6A4D7C" w:rsidRPr="00235A4B">
        <w:rPr>
          <w:rFonts w:cs="Times New Roman"/>
          <w:b/>
          <w:szCs w:val="24"/>
          <w:shd w:val="clear" w:color="auto" w:fill="FEFEFE"/>
        </w:rPr>
        <w:t>Бенефициента</w:t>
      </w:r>
      <w:proofErr w:type="spellEnd"/>
      <w:r w:rsidR="006A4D7C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r w:rsidR="006A4D7C" w:rsidRPr="00235A4B">
        <w:rPr>
          <w:rFonts w:cs="Times New Roman"/>
          <w:szCs w:val="24"/>
          <w:lang w:val="bg-BG"/>
        </w:rPr>
        <w:t>подаване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881C75" w:rsidRPr="00235A4B">
        <w:rPr>
          <w:rFonts w:cs="Times New Roman"/>
          <w:szCs w:val="24"/>
          <w:lang w:val="bg-BG"/>
        </w:rPr>
        <w:t xml:space="preserve">искане за </w:t>
      </w:r>
      <w:proofErr w:type="spellStart"/>
      <w:r w:rsidRPr="00235A4B">
        <w:rPr>
          <w:rFonts w:cs="Times New Roman"/>
          <w:szCs w:val="24"/>
        </w:rPr>
        <w:t>междинно</w:t>
      </w:r>
      <w:proofErr w:type="spellEnd"/>
      <w:r w:rsidRPr="00235A4B">
        <w:rPr>
          <w:rFonts w:cs="Times New Roman"/>
          <w:szCs w:val="24"/>
        </w:rPr>
        <w:t xml:space="preserve"> </w:t>
      </w:r>
      <w:r w:rsidR="00881C75" w:rsidRPr="00235A4B">
        <w:rPr>
          <w:rFonts w:cs="Times New Roman"/>
          <w:szCs w:val="24"/>
          <w:lang w:val="bg-BG"/>
        </w:rPr>
        <w:t>плащане</w:t>
      </w:r>
      <w:r w:rsidR="00881C75" w:rsidRPr="00235A4B">
        <w:rPr>
          <w:rFonts w:cs="Times New Roman"/>
          <w:szCs w:val="24"/>
        </w:rPr>
        <w:t xml:space="preserve"> </w:t>
      </w:r>
      <w:r w:rsidR="00CE0761" w:rsidRPr="00235A4B">
        <w:rPr>
          <w:rFonts w:cs="Times New Roman"/>
          <w:szCs w:val="24"/>
          <w:lang w:val="bg-BG"/>
        </w:rPr>
        <w:t>се счита</w:t>
      </w:r>
      <w:r w:rsidR="00CE0761" w:rsidRPr="00235A4B">
        <w:rPr>
          <w:rFonts w:cs="Times New Roman"/>
          <w:szCs w:val="24"/>
        </w:rPr>
        <w:t xml:space="preserve"> </w:t>
      </w:r>
      <w:proofErr w:type="spellStart"/>
      <w:r w:rsidR="00CE0761" w:rsidRPr="00235A4B">
        <w:rPr>
          <w:rFonts w:cs="Times New Roman"/>
          <w:szCs w:val="24"/>
        </w:rPr>
        <w:t>за</w:t>
      </w:r>
      <w:proofErr w:type="spellEnd"/>
      <w:r w:rsidR="00CE0761" w:rsidRPr="00235A4B">
        <w:rPr>
          <w:rFonts w:cs="Times New Roman"/>
          <w:szCs w:val="24"/>
        </w:rPr>
        <w:t xml:space="preserve"> </w:t>
      </w:r>
      <w:proofErr w:type="spellStart"/>
      <w:r w:rsidR="00CE0761" w:rsidRPr="00235A4B">
        <w:rPr>
          <w:rFonts w:cs="Times New Roman"/>
          <w:szCs w:val="24"/>
        </w:rPr>
        <w:t>удължен</w:t>
      </w:r>
      <w:proofErr w:type="spellEnd"/>
      <w:r w:rsidRPr="00235A4B">
        <w:rPr>
          <w:rFonts w:cs="Times New Roman"/>
          <w:szCs w:val="24"/>
        </w:rPr>
        <w:t xml:space="preserve"> с </w:t>
      </w:r>
      <w:proofErr w:type="spellStart"/>
      <w:r w:rsidRPr="00235A4B">
        <w:rPr>
          <w:rFonts w:cs="Times New Roman"/>
          <w:szCs w:val="24"/>
        </w:rPr>
        <w:t>периода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881C75" w:rsidRPr="00235A4B">
        <w:rPr>
          <w:rFonts w:cs="Times New Roman"/>
          <w:szCs w:val="24"/>
          <w:lang w:val="bg-BG"/>
        </w:rPr>
        <w:t>забавата</w:t>
      </w:r>
      <w:r w:rsidR="00881C75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b/>
          <w:szCs w:val="24"/>
        </w:rPr>
        <w:t xml:space="preserve"> </w:t>
      </w:r>
      <w:r w:rsidR="009E7FBC" w:rsidRPr="00235A4B">
        <w:rPr>
          <w:rFonts w:cs="Times New Roman"/>
          <w:b/>
          <w:szCs w:val="24"/>
          <w:lang w:val="bg-BG"/>
        </w:rPr>
        <w:t>Ръководителя на Управляващия орган</w:t>
      </w:r>
      <w:r w:rsidRPr="00235A4B">
        <w:rPr>
          <w:rFonts w:cs="Times New Roman"/>
          <w:b/>
          <w:szCs w:val="24"/>
        </w:rPr>
        <w:t>.</w:t>
      </w:r>
      <w:proofErr w:type="gramEnd"/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  <w:proofErr w:type="spellStart"/>
      <w:proofErr w:type="gramStart"/>
      <w:r w:rsidRPr="00235A4B">
        <w:rPr>
          <w:rFonts w:cs="Times New Roman"/>
          <w:b/>
          <w:szCs w:val="24"/>
          <w:shd w:val="clear" w:color="auto" w:fill="FEFEFE"/>
        </w:rPr>
        <w:t>Чл</w:t>
      </w:r>
      <w:proofErr w:type="spellEnd"/>
      <w:r w:rsidRPr="00235A4B">
        <w:rPr>
          <w:rFonts w:cs="Times New Roman"/>
          <w:b/>
          <w:szCs w:val="24"/>
          <w:shd w:val="clear" w:color="auto" w:fill="FEFEFE"/>
        </w:rPr>
        <w:t xml:space="preserve">. </w:t>
      </w:r>
      <w:r w:rsidR="00C968C5" w:rsidRPr="00235A4B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D679C6" w:rsidRPr="00235A4B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235A4B">
        <w:rPr>
          <w:rFonts w:cs="Times New Roman"/>
          <w:szCs w:val="24"/>
          <w:shd w:val="clear" w:color="auto" w:fill="FEFEFE"/>
        </w:rPr>
        <w:t>.</w:t>
      </w:r>
      <w:proofErr w:type="gramEnd"/>
      <w:r w:rsidRPr="00235A4B">
        <w:rPr>
          <w:rFonts w:cs="Times New Roman"/>
          <w:szCs w:val="24"/>
          <w:shd w:val="clear" w:color="auto" w:fill="FEFEFE"/>
        </w:rPr>
        <w:t xml:space="preserve"> (1)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Този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прекратява</w:t>
      </w:r>
      <w:proofErr w:type="spellEnd"/>
      <w:r w:rsidRPr="00235A4B">
        <w:rPr>
          <w:rFonts w:cs="Times New Roman"/>
          <w:szCs w:val="24"/>
        </w:rPr>
        <w:t>: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изтичане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предвидените</w:t>
      </w:r>
      <w:proofErr w:type="spellEnd"/>
      <w:r w:rsidRPr="00235A4B">
        <w:rPr>
          <w:rFonts w:cs="Times New Roman"/>
          <w:szCs w:val="24"/>
        </w:rPr>
        <w:t xml:space="preserve"> в </w:t>
      </w:r>
      <w:proofErr w:type="spellStart"/>
      <w:r w:rsidRPr="00235A4B">
        <w:rPr>
          <w:rFonts w:cs="Times New Roman"/>
          <w:szCs w:val="24"/>
        </w:rPr>
        <w:t>него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срокове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уреждане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отношенията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между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страните</w:t>
      </w:r>
      <w:proofErr w:type="spellEnd"/>
      <w:r w:rsidRPr="00235A4B">
        <w:rPr>
          <w:rFonts w:cs="Times New Roman"/>
          <w:szCs w:val="24"/>
        </w:rPr>
        <w:t>;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взаимно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съгласие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между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страните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изразено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писмено</w:t>
      </w:r>
      <w:proofErr w:type="spellEnd"/>
      <w:r w:rsidRPr="00235A4B">
        <w:rPr>
          <w:rFonts w:cs="Times New Roman"/>
          <w:szCs w:val="24"/>
        </w:rPr>
        <w:t>;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proofErr w:type="spellStart"/>
      <w:r w:rsidRPr="00235A4B">
        <w:rPr>
          <w:rFonts w:cs="Times New Roman"/>
          <w:szCs w:val="24"/>
        </w:rPr>
        <w:lastRenderedPageBreak/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невиновна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невъзможност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бъдат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условията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задълженията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предоставяне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помощта</w:t>
      </w:r>
      <w:proofErr w:type="spellEnd"/>
      <w:r w:rsidRPr="00235A4B">
        <w:rPr>
          <w:rFonts w:cs="Times New Roman"/>
          <w:szCs w:val="24"/>
          <w:lang w:val="bg-BG"/>
        </w:rPr>
        <w:t>;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r w:rsidRPr="00235A4B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  <w:lang w:val="bg-BG"/>
        </w:rPr>
        <w:t>, че се отказва</w:t>
      </w:r>
      <w:r w:rsidR="009E7FBC" w:rsidRPr="00235A4B">
        <w:rPr>
          <w:rFonts w:cs="Times New Roman"/>
          <w:szCs w:val="24"/>
          <w:lang w:val="bg-BG"/>
        </w:rPr>
        <w:t xml:space="preserve"> от помощта</w:t>
      </w:r>
      <w:r w:rsidRPr="00235A4B">
        <w:rPr>
          <w:rFonts w:cs="Times New Roman"/>
          <w:szCs w:val="24"/>
        </w:rPr>
        <w:t>.</w:t>
      </w:r>
    </w:p>
    <w:p w:rsidR="00CE708F" w:rsidRPr="00235A4B" w:rsidRDefault="00CE708F" w:rsidP="00235A4B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235A4B">
        <w:rPr>
          <w:rFonts w:cs="Times New Roman"/>
          <w:szCs w:val="24"/>
          <w:shd w:val="clear" w:color="auto" w:fill="FEFEFE"/>
        </w:rPr>
        <w:t xml:space="preserve">(2)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Договорът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може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да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бъде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="002A42F5" w:rsidRPr="00235A4B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едностранно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="002A42F5" w:rsidRPr="00235A4B">
        <w:rPr>
          <w:rFonts w:cs="Times New Roman"/>
          <w:szCs w:val="24"/>
          <w:shd w:val="clear" w:color="auto" w:fill="FEFEFE"/>
          <w:lang w:val="bg-BG"/>
        </w:rPr>
        <w:t xml:space="preserve">и без предизвестие </w:t>
      </w:r>
      <w:proofErr w:type="spellStart"/>
      <w:r w:rsidR="005D705B" w:rsidRPr="00235A4B">
        <w:rPr>
          <w:rFonts w:cs="Times New Roman"/>
          <w:szCs w:val="24"/>
          <w:shd w:val="clear" w:color="auto" w:fill="FEFEFE"/>
        </w:rPr>
        <w:t>от</w:t>
      </w:r>
      <w:proofErr w:type="spellEnd"/>
      <w:r w:rsidR="005D705B" w:rsidRPr="00235A4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D679C6" w:rsidRPr="00235A4B">
        <w:rPr>
          <w:rFonts w:cs="Times New Roman"/>
          <w:b/>
          <w:szCs w:val="24"/>
          <w:lang w:val="bg-BG"/>
        </w:rPr>
        <w:t>РУО</w:t>
      </w:r>
      <w:r w:rsidR="005D705B" w:rsidRPr="00235A4B">
        <w:rPr>
          <w:rFonts w:cs="Times New Roman"/>
          <w:b/>
          <w:szCs w:val="24"/>
          <w:lang w:val="bg-BG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виновно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r w:rsidR="002A42F5" w:rsidRPr="00235A4B">
        <w:rPr>
          <w:rFonts w:cs="Times New Roman"/>
          <w:b/>
          <w:szCs w:val="24"/>
          <w:lang w:val="bg-BG"/>
        </w:rPr>
        <w:t>Бенефициента</w:t>
      </w:r>
      <w:r w:rsidR="00CF4C39" w:rsidRPr="00235A4B">
        <w:rPr>
          <w:rFonts w:cs="Times New Roman"/>
          <w:b/>
          <w:szCs w:val="24"/>
          <w:lang w:val="bg-BG"/>
        </w:rPr>
        <w:t>,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което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е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този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, </w:t>
      </w:r>
      <w:r w:rsidR="002A42F5" w:rsidRPr="00235A4B">
        <w:rPr>
          <w:rFonts w:cs="Times New Roman"/>
          <w:szCs w:val="24"/>
          <w:lang w:val="bg-BG"/>
        </w:rPr>
        <w:t>Условията по изпълнение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относим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към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предоставянето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2A42F5" w:rsidRPr="00235A4B">
        <w:rPr>
          <w:rFonts w:cs="Times New Roman"/>
          <w:szCs w:val="24"/>
          <w:lang w:val="bg-BG"/>
        </w:rPr>
        <w:t>помощта нормативен акт</w:t>
      </w:r>
      <w:r w:rsidR="00A8002B" w:rsidRPr="00235A4B">
        <w:rPr>
          <w:rFonts w:cs="Times New Roman"/>
          <w:szCs w:val="24"/>
          <w:lang w:val="bg-BG"/>
        </w:rPr>
        <w:t>.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jc w:val="center"/>
        <w:rPr>
          <w:rFonts w:cs="Times New Roman"/>
          <w:b/>
          <w:szCs w:val="24"/>
        </w:rPr>
      </w:pPr>
      <w:r w:rsidRPr="00235A4B">
        <w:rPr>
          <w:rFonts w:cs="Times New Roman"/>
          <w:b/>
          <w:szCs w:val="24"/>
        </w:rPr>
        <w:t>V</w:t>
      </w:r>
      <w:r w:rsidR="00525CBF" w:rsidRPr="00235A4B">
        <w:rPr>
          <w:rFonts w:cs="Times New Roman"/>
          <w:b/>
          <w:szCs w:val="24"/>
        </w:rPr>
        <w:t>I</w:t>
      </w:r>
      <w:r w:rsidRPr="00235A4B">
        <w:rPr>
          <w:rFonts w:cs="Times New Roman"/>
          <w:b/>
          <w:szCs w:val="24"/>
        </w:rPr>
        <w:t xml:space="preserve">. </w:t>
      </w:r>
      <w:r w:rsidR="002A42F5" w:rsidRPr="00235A4B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235A4B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</w:rPr>
      </w:pPr>
    </w:p>
    <w:p w:rsidR="002A42F5" w:rsidRPr="00235A4B" w:rsidRDefault="00CE708F" w:rsidP="00235A4B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proofErr w:type="spellStart"/>
      <w:proofErr w:type="gramStart"/>
      <w:r w:rsidRPr="00235A4B">
        <w:rPr>
          <w:rFonts w:cs="Times New Roman"/>
          <w:b/>
          <w:sz w:val="24"/>
          <w:szCs w:val="24"/>
        </w:rPr>
        <w:t>Чл</w:t>
      </w:r>
      <w:proofErr w:type="spellEnd"/>
      <w:r w:rsidRPr="00235A4B">
        <w:rPr>
          <w:rFonts w:cs="Times New Roman"/>
          <w:b/>
          <w:sz w:val="24"/>
          <w:szCs w:val="24"/>
        </w:rPr>
        <w:t xml:space="preserve">. </w:t>
      </w:r>
      <w:r w:rsidR="00D679C6" w:rsidRPr="00235A4B">
        <w:rPr>
          <w:rFonts w:cs="Times New Roman"/>
          <w:b/>
          <w:sz w:val="24"/>
          <w:szCs w:val="24"/>
          <w:lang w:val="bg-BG"/>
        </w:rPr>
        <w:t>13</w:t>
      </w:r>
      <w:r w:rsidRPr="00235A4B">
        <w:rPr>
          <w:rFonts w:cs="Times New Roman"/>
          <w:sz w:val="24"/>
          <w:szCs w:val="24"/>
        </w:rPr>
        <w:t>.</w:t>
      </w:r>
      <w:proofErr w:type="gramEnd"/>
      <w:r w:rsidRPr="00235A4B">
        <w:rPr>
          <w:rFonts w:cs="Times New Roman"/>
          <w:sz w:val="24"/>
          <w:szCs w:val="24"/>
        </w:rPr>
        <w:t xml:space="preserve"> </w:t>
      </w:r>
      <w:r w:rsidRPr="00235A4B">
        <w:rPr>
          <w:rFonts w:cs="Times New Roman"/>
          <w:iCs/>
          <w:sz w:val="24"/>
          <w:szCs w:val="24"/>
        </w:rPr>
        <w:t>(</w:t>
      </w:r>
      <w:r w:rsidRPr="00235A4B">
        <w:rPr>
          <w:rFonts w:cs="Times New Roman"/>
          <w:iCs/>
          <w:sz w:val="24"/>
          <w:szCs w:val="24"/>
          <w:lang w:val="bg-BG"/>
        </w:rPr>
        <w:t>1</w:t>
      </w:r>
      <w:r w:rsidRPr="00235A4B">
        <w:rPr>
          <w:rFonts w:cs="Times New Roman"/>
          <w:iCs/>
          <w:sz w:val="24"/>
          <w:szCs w:val="24"/>
        </w:rPr>
        <w:t xml:space="preserve">) </w:t>
      </w:r>
      <w:r w:rsidRPr="00235A4B">
        <w:rPr>
          <w:rFonts w:cs="Times New Roman"/>
          <w:sz w:val="24"/>
          <w:szCs w:val="24"/>
        </w:rPr>
        <w:t xml:space="preserve"> </w:t>
      </w:r>
      <w:r w:rsidRPr="00235A4B">
        <w:rPr>
          <w:rFonts w:cs="Times New Roman"/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235A4B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235A4B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235A4B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proofErr w:type="spellStart"/>
      <w:r w:rsidR="00BB12E3" w:rsidRPr="00235A4B">
        <w:rPr>
          <w:rFonts w:cs="Times New Roman"/>
          <w:b/>
          <w:iCs/>
          <w:sz w:val="24"/>
          <w:szCs w:val="24"/>
          <w:lang w:val="bg-BG"/>
        </w:rPr>
        <w:t>Разплащателна</w:t>
      </w:r>
      <w:r w:rsidR="00D42719" w:rsidRPr="00235A4B">
        <w:rPr>
          <w:rFonts w:cs="Times New Roman"/>
          <w:b/>
          <w:iCs/>
          <w:sz w:val="24"/>
          <w:szCs w:val="24"/>
          <w:lang w:val="bg-BG"/>
        </w:rPr>
        <w:t>та</w:t>
      </w:r>
      <w:r w:rsidR="00CF4C39" w:rsidRPr="00235A4B">
        <w:rPr>
          <w:rFonts w:cs="Times New Roman"/>
          <w:b/>
          <w:iCs/>
          <w:sz w:val="24"/>
          <w:szCs w:val="24"/>
          <w:lang w:val="bg-BG"/>
        </w:rPr>
        <w:t>та</w:t>
      </w:r>
      <w:proofErr w:type="spellEnd"/>
      <w:r w:rsidR="00BB12E3" w:rsidRPr="00235A4B">
        <w:rPr>
          <w:rFonts w:cs="Times New Roman"/>
          <w:b/>
          <w:iCs/>
          <w:sz w:val="24"/>
          <w:szCs w:val="24"/>
          <w:lang w:val="bg-BG"/>
        </w:rPr>
        <w:t xml:space="preserve"> агенция</w:t>
      </w:r>
      <w:r w:rsidR="00645987" w:rsidRPr="00235A4B">
        <w:rPr>
          <w:rFonts w:cs="Times New Roman"/>
          <w:b/>
          <w:sz w:val="24"/>
          <w:szCs w:val="24"/>
          <w:lang w:val="bg-BG"/>
        </w:rPr>
        <w:t xml:space="preserve"> </w:t>
      </w:r>
      <w:r w:rsidR="002A42F5" w:rsidRPr="00235A4B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2A42F5" w:rsidRPr="00235A4B" w:rsidRDefault="002A42F5" w:rsidP="00235A4B">
      <w:pPr>
        <w:tabs>
          <w:tab w:val="left" w:pos="1134"/>
        </w:tabs>
        <w:spacing w:after="0" w:line="276" w:lineRule="auto"/>
        <w:jc w:val="both"/>
      </w:pPr>
      <w:r w:rsidRPr="00235A4B">
        <w:rPr>
          <w:rFonts w:eastAsia="Times New Roman"/>
          <w:lang w:eastAsia="bg-BG"/>
        </w:rPr>
        <w:t xml:space="preserve">             </w:t>
      </w:r>
      <w:r w:rsidRPr="00235A4B">
        <w:rPr>
          <w:b/>
          <w:lang w:val="en-US"/>
        </w:rPr>
        <w:t>(</w:t>
      </w:r>
      <w:r w:rsidR="00D679C6" w:rsidRPr="00235A4B">
        <w:rPr>
          <w:b/>
        </w:rPr>
        <w:t>2</w:t>
      </w:r>
      <w:r w:rsidRPr="00235A4B">
        <w:rPr>
          <w:b/>
          <w:lang w:val="en-US"/>
        </w:rPr>
        <w:t>)</w:t>
      </w:r>
      <w:r w:rsidRPr="00235A4B">
        <w:rPr>
          <w:b/>
        </w:rPr>
        <w:t xml:space="preserve"> </w:t>
      </w:r>
      <w:r w:rsidR="00D679C6" w:rsidRPr="00235A4B">
        <w:rPr>
          <w:b/>
        </w:rPr>
        <w:t xml:space="preserve">В случаите по ал. 1 </w:t>
      </w:r>
      <w:r w:rsidRPr="00235A4B">
        <w:rPr>
          <w:b/>
        </w:rPr>
        <w:t>Бенефициентът</w:t>
      </w:r>
      <w:r w:rsidRPr="00235A4B">
        <w:t xml:space="preserve"> се задължава да възстанови</w:t>
      </w:r>
      <w:r w:rsidRPr="00235A4B">
        <w:rPr>
          <w:lang w:val="en-US"/>
        </w:rPr>
        <w:t xml:space="preserve"> </w:t>
      </w:r>
      <w:r w:rsidRPr="00235A4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D679C6" w:rsidRPr="00235A4B">
        <w:rPr>
          <w:b/>
        </w:rPr>
        <w:t>РУО</w:t>
      </w:r>
      <w:r w:rsidR="00645987" w:rsidRPr="00235A4B">
        <w:rPr>
          <w:b/>
        </w:rPr>
        <w:t>/</w:t>
      </w:r>
      <w:r w:rsidR="00BB12E3" w:rsidRPr="00235A4B">
        <w:rPr>
          <w:b/>
        </w:rPr>
        <w:t>Разплащателна</w:t>
      </w:r>
      <w:r w:rsidR="00D42719" w:rsidRPr="00235A4B">
        <w:rPr>
          <w:b/>
        </w:rPr>
        <w:t>та</w:t>
      </w:r>
      <w:r w:rsidR="00BB12E3" w:rsidRPr="00235A4B">
        <w:rPr>
          <w:b/>
        </w:rPr>
        <w:t xml:space="preserve"> агенция</w:t>
      </w:r>
      <w:r w:rsidRPr="00235A4B">
        <w:t xml:space="preserve"> или е в резултат на проверки от страна на сертифициращи или </w:t>
      </w:r>
      <w:proofErr w:type="spellStart"/>
      <w:r w:rsidRPr="00235A4B">
        <w:t>одитиращи</w:t>
      </w:r>
      <w:proofErr w:type="spellEnd"/>
      <w:r w:rsidRPr="00235A4B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235A4B" w:rsidRDefault="002A42F5" w:rsidP="00235A4B">
      <w:pPr>
        <w:tabs>
          <w:tab w:val="left" w:pos="1134"/>
        </w:tabs>
        <w:spacing w:after="0" w:line="276" w:lineRule="auto"/>
        <w:jc w:val="both"/>
      </w:pPr>
      <w:r w:rsidRPr="00235A4B">
        <w:rPr>
          <w:rFonts w:eastAsia="Times New Roman"/>
          <w:lang w:eastAsia="bg-BG"/>
        </w:rPr>
        <w:t xml:space="preserve">              </w:t>
      </w:r>
      <w:r w:rsidRPr="00235A4B">
        <w:rPr>
          <w:b/>
          <w:lang w:val="en-US"/>
        </w:rPr>
        <w:t>(</w:t>
      </w:r>
      <w:r w:rsidR="003F315F" w:rsidRPr="00235A4B">
        <w:rPr>
          <w:b/>
        </w:rPr>
        <w:t>3</w:t>
      </w:r>
      <w:r w:rsidRPr="00235A4B">
        <w:rPr>
          <w:b/>
          <w:lang w:val="en-US"/>
        </w:rPr>
        <w:t>)</w:t>
      </w:r>
      <w:r w:rsidRPr="00235A4B">
        <w:rPr>
          <w:b/>
        </w:rPr>
        <w:t xml:space="preserve"> </w:t>
      </w:r>
      <w:r w:rsidRPr="00235A4B">
        <w:rPr>
          <w:rFonts w:eastAsia="Times New Roman"/>
          <w:lang w:eastAsia="bg-BG"/>
        </w:rPr>
        <w:t xml:space="preserve">В случай, че </w:t>
      </w:r>
      <w:r w:rsidR="00D42719" w:rsidRPr="00235A4B">
        <w:rPr>
          <w:b/>
        </w:rPr>
        <w:t xml:space="preserve">Разплащателната </w:t>
      </w:r>
      <w:r w:rsidR="00BB12E3" w:rsidRPr="00235A4B">
        <w:rPr>
          <w:b/>
        </w:rPr>
        <w:t>агенция</w:t>
      </w:r>
      <w:r w:rsidRPr="00235A4B">
        <w:t xml:space="preserve"> </w:t>
      </w:r>
      <w:r w:rsidR="00CF4C39" w:rsidRPr="00235A4B">
        <w:rPr>
          <w:rFonts w:eastAsia="Times New Roman"/>
          <w:lang w:eastAsia="bg-BG"/>
        </w:rPr>
        <w:t>не удовлетворят</w:t>
      </w:r>
      <w:r w:rsidRPr="00235A4B">
        <w:rPr>
          <w:rFonts w:eastAsia="Times New Roman"/>
          <w:lang w:eastAsia="bg-BG"/>
        </w:rPr>
        <w:t xml:space="preserve"> вземането си във връзка с дължимите му суми по реда на ал. 1 (</w:t>
      </w:r>
      <w:r w:rsidRPr="00235A4B">
        <w:rPr>
          <w:rFonts w:eastAsia="Times New Roman"/>
          <w:i/>
          <w:lang w:eastAsia="bg-BG"/>
        </w:rPr>
        <w:t>доброволно възстановяване</w:t>
      </w:r>
      <w:r w:rsidRPr="00235A4B">
        <w:rPr>
          <w:rFonts w:eastAsia="Times New Roman"/>
          <w:lang w:eastAsia="bg-BG"/>
        </w:rPr>
        <w:t>), има</w:t>
      </w:r>
      <w:r w:rsidR="00CF4C39" w:rsidRPr="00235A4B">
        <w:rPr>
          <w:rFonts w:eastAsia="Times New Roman"/>
          <w:lang w:eastAsia="bg-BG"/>
        </w:rPr>
        <w:t xml:space="preserve"> право да го прихван</w:t>
      </w:r>
      <w:r w:rsidR="00A8002B" w:rsidRPr="00235A4B">
        <w:rPr>
          <w:rFonts w:eastAsia="Times New Roman"/>
          <w:lang w:eastAsia="bg-BG"/>
        </w:rPr>
        <w:t>е</w:t>
      </w:r>
      <w:r w:rsidRPr="00235A4B">
        <w:rPr>
          <w:rFonts w:eastAsia="Times New Roman"/>
          <w:lang w:eastAsia="bg-BG"/>
        </w:rPr>
        <w:t xml:space="preserve"> от всяко следващо плащане по проекта. </w:t>
      </w:r>
      <w:r w:rsidR="00BB12E3" w:rsidRPr="00235A4B">
        <w:rPr>
          <w:b/>
        </w:rPr>
        <w:t>Разплащателна агенция</w:t>
      </w:r>
      <w:r w:rsidR="00645987" w:rsidRPr="00235A4B">
        <w:rPr>
          <w:b/>
        </w:rPr>
        <w:t xml:space="preserve"> </w:t>
      </w:r>
      <w:r w:rsidR="00CF4C39" w:rsidRPr="00235A4B">
        <w:t>може да прихван</w:t>
      </w:r>
      <w:r w:rsidR="00A8002B" w:rsidRPr="00235A4B">
        <w:t>е</w:t>
      </w:r>
      <w:r w:rsidRPr="00235A4B">
        <w:t xml:space="preserve">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235A4B">
        <w:rPr>
          <w:b/>
        </w:rPr>
        <w:t>Бенефициента</w:t>
      </w:r>
      <w:r w:rsidRPr="00235A4B">
        <w:t xml:space="preserve">.  </w:t>
      </w:r>
    </w:p>
    <w:p w:rsidR="002A42F5" w:rsidRPr="00235A4B" w:rsidRDefault="002A42F5" w:rsidP="00235A4B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235A4B">
        <w:t xml:space="preserve">              </w:t>
      </w:r>
      <w:r w:rsidRPr="00235A4B">
        <w:rPr>
          <w:b/>
          <w:lang w:val="en-US"/>
        </w:rPr>
        <w:t>(</w:t>
      </w:r>
      <w:r w:rsidR="003F315F" w:rsidRPr="00235A4B">
        <w:rPr>
          <w:b/>
        </w:rPr>
        <w:t>4</w:t>
      </w:r>
      <w:r w:rsidRPr="00235A4B">
        <w:rPr>
          <w:b/>
          <w:lang w:val="en-US"/>
        </w:rPr>
        <w:t>)</w:t>
      </w:r>
      <w:r w:rsidRPr="00235A4B">
        <w:rPr>
          <w:b/>
        </w:rPr>
        <w:t xml:space="preserve"> </w:t>
      </w:r>
      <w:r w:rsidR="00085CD8" w:rsidRPr="00235A4B">
        <w:t>Изплатените и</w:t>
      </w:r>
      <w:r w:rsidR="00085CD8" w:rsidRPr="00235A4B">
        <w:rPr>
          <w:b/>
        </w:rPr>
        <w:t xml:space="preserve"> </w:t>
      </w:r>
      <w:r w:rsidR="00085CD8" w:rsidRPr="00235A4B">
        <w:t xml:space="preserve">невъзстановените </w:t>
      </w:r>
      <w:r w:rsidR="002E070C" w:rsidRPr="00235A4B">
        <w:t>чрез способите по а</w:t>
      </w:r>
      <w:r w:rsidRPr="00235A4B">
        <w:t xml:space="preserve">л. </w:t>
      </w:r>
      <w:r w:rsidR="003F315F" w:rsidRPr="00235A4B">
        <w:t xml:space="preserve">2 </w:t>
      </w:r>
      <w:r w:rsidR="00085CD8" w:rsidRPr="00235A4B">
        <w:t xml:space="preserve">и </w:t>
      </w:r>
      <w:r w:rsidR="003F315F" w:rsidRPr="00235A4B">
        <w:t xml:space="preserve">3 </w:t>
      </w:r>
      <w:r w:rsidR="002E070C" w:rsidRPr="00235A4B">
        <w:t xml:space="preserve">вземания представляват публични държавни вземания и подлежат на </w:t>
      </w:r>
      <w:r w:rsidRPr="00235A4B">
        <w:t>принудително събиране на вземанията си чрез Националната агенция за приходите.</w:t>
      </w:r>
    </w:p>
    <w:p w:rsidR="002A42F5" w:rsidRPr="00235A4B" w:rsidRDefault="002A42F5" w:rsidP="00235A4B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:rsidR="00CE708F" w:rsidRPr="00235A4B" w:rsidRDefault="00CE708F" w:rsidP="00235A4B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proofErr w:type="spellStart"/>
      <w:proofErr w:type="gramStart"/>
      <w:r w:rsidRPr="00235A4B">
        <w:rPr>
          <w:rFonts w:cs="Times New Roman"/>
          <w:b/>
          <w:sz w:val="24"/>
          <w:szCs w:val="24"/>
        </w:rPr>
        <w:t>Чл</w:t>
      </w:r>
      <w:proofErr w:type="spellEnd"/>
      <w:r w:rsidRPr="00235A4B">
        <w:rPr>
          <w:rFonts w:cs="Times New Roman"/>
          <w:b/>
          <w:sz w:val="24"/>
          <w:szCs w:val="24"/>
        </w:rPr>
        <w:t xml:space="preserve">. </w:t>
      </w:r>
      <w:r w:rsidR="003F315F" w:rsidRPr="00235A4B">
        <w:rPr>
          <w:rFonts w:cs="Times New Roman"/>
          <w:b/>
          <w:sz w:val="24"/>
          <w:szCs w:val="24"/>
          <w:lang w:val="bg-BG"/>
        </w:rPr>
        <w:t>14</w:t>
      </w:r>
      <w:r w:rsidRPr="00235A4B">
        <w:rPr>
          <w:rFonts w:cs="Times New Roman"/>
          <w:b/>
          <w:sz w:val="24"/>
          <w:szCs w:val="24"/>
        </w:rPr>
        <w:t>.</w:t>
      </w:r>
      <w:proofErr w:type="gramEnd"/>
      <w:r w:rsidRPr="00235A4B">
        <w:rPr>
          <w:rFonts w:cs="Times New Roman"/>
          <w:b/>
          <w:sz w:val="24"/>
          <w:szCs w:val="24"/>
        </w:rPr>
        <w:t xml:space="preserve"> </w:t>
      </w:r>
      <w:r w:rsidRPr="00235A4B">
        <w:rPr>
          <w:rFonts w:cs="Times New Roman"/>
          <w:iCs/>
          <w:sz w:val="24"/>
          <w:szCs w:val="24"/>
        </w:rPr>
        <w:t>(1)</w:t>
      </w:r>
      <w:r w:rsidRPr="00235A4B">
        <w:rPr>
          <w:rFonts w:cs="Times New Roman"/>
          <w:b/>
          <w:sz w:val="24"/>
          <w:szCs w:val="24"/>
        </w:rPr>
        <w:t xml:space="preserve"> </w:t>
      </w:r>
      <w:r w:rsidR="002A42F5" w:rsidRPr="00235A4B">
        <w:rPr>
          <w:rFonts w:cs="Times New Roman"/>
          <w:b/>
          <w:sz w:val="24"/>
          <w:szCs w:val="24"/>
          <w:lang w:val="bg-BG"/>
        </w:rPr>
        <w:t>Бенефициентът</w:t>
      </w:r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не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носи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отговорност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за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пъл</w:t>
      </w:r>
      <w:r w:rsidR="002A42F5" w:rsidRPr="00235A4B">
        <w:rPr>
          <w:rFonts w:cs="Times New Roman"/>
          <w:sz w:val="24"/>
          <w:szCs w:val="24"/>
        </w:rPr>
        <w:t>но</w:t>
      </w:r>
      <w:proofErr w:type="spellEnd"/>
      <w:r w:rsidR="002A42F5" w:rsidRPr="00235A4B">
        <w:rPr>
          <w:rFonts w:cs="Times New Roman"/>
          <w:sz w:val="24"/>
          <w:szCs w:val="24"/>
        </w:rPr>
        <w:t xml:space="preserve"> </w:t>
      </w:r>
      <w:proofErr w:type="spellStart"/>
      <w:r w:rsidR="002A42F5" w:rsidRPr="00235A4B">
        <w:rPr>
          <w:rFonts w:cs="Times New Roman"/>
          <w:sz w:val="24"/>
          <w:szCs w:val="24"/>
        </w:rPr>
        <w:t>или</w:t>
      </w:r>
      <w:proofErr w:type="spellEnd"/>
      <w:r w:rsidR="002A42F5" w:rsidRPr="00235A4B">
        <w:rPr>
          <w:rFonts w:cs="Times New Roman"/>
          <w:sz w:val="24"/>
          <w:szCs w:val="24"/>
        </w:rPr>
        <w:t xml:space="preserve"> </w:t>
      </w:r>
      <w:proofErr w:type="spellStart"/>
      <w:r w:rsidR="002A42F5" w:rsidRPr="00235A4B">
        <w:rPr>
          <w:rFonts w:cs="Times New Roman"/>
          <w:sz w:val="24"/>
          <w:szCs w:val="24"/>
        </w:rPr>
        <w:t>частично</w:t>
      </w:r>
      <w:proofErr w:type="spellEnd"/>
      <w:r w:rsidR="002A42F5" w:rsidRPr="00235A4B">
        <w:rPr>
          <w:rFonts w:cs="Times New Roman"/>
          <w:sz w:val="24"/>
          <w:szCs w:val="24"/>
        </w:rPr>
        <w:t xml:space="preserve"> </w:t>
      </w:r>
      <w:proofErr w:type="spellStart"/>
      <w:r w:rsidR="002A42F5" w:rsidRPr="00235A4B">
        <w:rPr>
          <w:rFonts w:cs="Times New Roman"/>
          <w:sz w:val="24"/>
          <w:szCs w:val="24"/>
        </w:rPr>
        <w:t>неизпълнение</w:t>
      </w:r>
      <w:proofErr w:type="spellEnd"/>
      <w:r w:rsidR="002A42F5" w:rsidRPr="00235A4B">
        <w:rPr>
          <w:rFonts w:cs="Times New Roman"/>
          <w:sz w:val="24"/>
          <w:szCs w:val="24"/>
          <w:lang w:val="bg-BG"/>
        </w:rPr>
        <w:t xml:space="preserve">, ако то е </w:t>
      </w:r>
      <w:proofErr w:type="spellStart"/>
      <w:r w:rsidRPr="00235A4B">
        <w:rPr>
          <w:rFonts w:cs="Times New Roman"/>
          <w:sz w:val="24"/>
          <w:szCs w:val="24"/>
        </w:rPr>
        <w:t>възникнало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като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пряка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последица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от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действието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непреодолима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сила</w:t>
      </w:r>
      <w:proofErr w:type="spellEnd"/>
      <w:r w:rsidR="002A42F5" w:rsidRPr="00235A4B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235A4B">
        <w:rPr>
          <w:rFonts w:cs="Times New Roman"/>
          <w:sz w:val="24"/>
          <w:szCs w:val="24"/>
        </w:rPr>
        <w:t>.</w:t>
      </w:r>
    </w:p>
    <w:p w:rsidR="00CE708F" w:rsidRPr="00235A4B" w:rsidRDefault="00CE708F" w:rsidP="00235A4B">
      <w:pPr>
        <w:tabs>
          <w:tab w:val="left" w:pos="142"/>
          <w:tab w:val="left" w:pos="426"/>
        </w:tabs>
        <w:spacing w:line="276" w:lineRule="auto"/>
        <w:jc w:val="both"/>
      </w:pPr>
      <w:r w:rsidRPr="00235A4B">
        <w:tab/>
      </w:r>
      <w:r w:rsidRPr="00235A4B">
        <w:tab/>
      </w:r>
      <w:r w:rsidRPr="00235A4B">
        <w:tab/>
      </w:r>
      <w:r w:rsidRPr="00235A4B">
        <w:rPr>
          <w:iCs/>
        </w:rPr>
        <w:t>(</w:t>
      </w:r>
      <w:r w:rsidR="00A76E54" w:rsidRPr="00235A4B">
        <w:rPr>
          <w:iCs/>
        </w:rPr>
        <w:t>2</w:t>
      </w:r>
      <w:r w:rsidRPr="00235A4B">
        <w:rPr>
          <w:iCs/>
        </w:rPr>
        <w:t xml:space="preserve">) </w:t>
      </w:r>
      <w:r w:rsidRPr="00235A4B">
        <w:t>За настъпването на кое</w:t>
      </w:r>
      <w:r w:rsidR="00A76E54" w:rsidRPr="00235A4B">
        <w:t xml:space="preserve">то и да е обстоятелство по ал. </w:t>
      </w:r>
      <w:r w:rsidR="00A76E54" w:rsidRPr="00235A4B">
        <w:rPr>
          <w:lang w:val="en-US"/>
        </w:rPr>
        <w:t>1</w:t>
      </w:r>
      <w:r w:rsidRPr="00235A4B">
        <w:t xml:space="preserve"> </w:t>
      </w:r>
      <w:r w:rsidR="00A76E54" w:rsidRPr="00235A4B">
        <w:rPr>
          <w:b/>
        </w:rPr>
        <w:t>Б</w:t>
      </w:r>
      <w:r w:rsidR="002A42F5" w:rsidRPr="00235A4B">
        <w:rPr>
          <w:b/>
        </w:rPr>
        <w:t xml:space="preserve">енефициентът </w:t>
      </w:r>
      <w:r w:rsidR="002A42F5" w:rsidRPr="00235A4B">
        <w:t>или упълномощено лице</w:t>
      </w:r>
      <w:r w:rsidRPr="00235A4B">
        <w:t xml:space="preserve"> е длъжен да</w:t>
      </w:r>
      <w:r w:rsidRPr="00235A4B">
        <w:rPr>
          <w:b/>
        </w:rPr>
        <w:t xml:space="preserve"> </w:t>
      </w:r>
      <w:r w:rsidRPr="00235A4B">
        <w:t>уведоми писмено</w:t>
      </w:r>
      <w:r w:rsidRPr="00235A4B">
        <w:rPr>
          <w:b/>
        </w:rPr>
        <w:t xml:space="preserve"> </w:t>
      </w:r>
      <w:r w:rsidR="003F315F" w:rsidRPr="00235A4B">
        <w:rPr>
          <w:b/>
        </w:rPr>
        <w:t>РУО</w:t>
      </w:r>
      <w:r w:rsidR="00E30F44" w:rsidRPr="00235A4B">
        <w:t xml:space="preserve"> </w:t>
      </w:r>
      <w:r w:rsidRPr="00235A4B">
        <w:t xml:space="preserve">в срок до </w:t>
      </w:r>
      <w:r w:rsidR="002200E9" w:rsidRPr="00235A4B">
        <w:t xml:space="preserve">15 </w:t>
      </w:r>
      <w:r w:rsidRPr="00235A4B">
        <w:t xml:space="preserve">работни дни от датата, на която има възможност да го направи, като представя доказателства </w:t>
      </w:r>
      <w:r w:rsidR="003F315F" w:rsidRPr="00235A4B">
        <w:t xml:space="preserve">и документи </w:t>
      </w:r>
      <w:r w:rsidRPr="00235A4B">
        <w:t>за това, включително, когато е възможно - издадени от компетентен орган.</w:t>
      </w:r>
    </w:p>
    <w:p w:rsidR="00CE708F" w:rsidRPr="00235A4B" w:rsidRDefault="00A6544C" w:rsidP="00235A4B">
      <w:pPr>
        <w:tabs>
          <w:tab w:val="left" w:pos="142"/>
          <w:tab w:val="left" w:pos="426"/>
        </w:tabs>
        <w:spacing w:line="276" w:lineRule="auto"/>
        <w:jc w:val="both"/>
      </w:pPr>
      <w:r w:rsidRPr="00235A4B">
        <w:tab/>
      </w:r>
      <w:r w:rsidRPr="00235A4B">
        <w:tab/>
      </w:r>
      <w:r w:rsidRPr="00235A4B">
        <w:tab/>
        <w:t>(3</w:t>
      </w:r>
      <w:r w:rsidR="00CE708F" w:rsidRPr="00235A4B">
        <w:t xml:space="preserve">) При неизпълнение на задължението по ал. </w:t>
      </w:r>
      <w:r w:rsidR="00A76E54" w:rsidRPr="00235A4B">
        <w:t>2</w:t>
      </w:r>
      <w:r w:rsidR="00CE708F" w:rsidRPr="00235A4B">
        <w:t xml:space="preserve"> </w:t>
      </w:r>
      <w:r w:rsidR="00A76E54" w:rsidRPr="00235A4B">
        <w:rPr>
          <w:b/>
        </w:rPr>
        <w:t>Б</w:t>
      </w:r>
      <w:r w:rsidR="002A42F5" w:rsidRPr="00235A4B">
        <w:rPr>
          <w:b/>
        </w:rPr>
        <w:t>енефициентът</w:t>
      </w:r>
      <w:r w:rsidR="00CE708F" w:rsidRPr="00235A4B">
        <w:t xml:space="preserve"> не може да се позовава на непреодолима сила.</w:t>
      </w:r>
    </w:p>
    <w:p w:rsidR="00CE708F" w:rsidRDefault="00A6544C" w:rsidP="00235A4B">
      <w:pPr>
        <w:tabs>
          <w:tab w:val="left" w:pos="142"/>
          <w:tab w:val="left" w:pos="426"/>
        </w:tabs>
        <w:spacing w:line="276" w:lineRule="auto"/>
        <w:jc w:val="both"/>
      </w:pPr>
      <w:r w:rsidRPr="00235A4B">
        <w:tab/>
      </w:r>
      <w:r w:rsidRPr="00235A4B">
        <w:tab/>
      </w:r>
      <w:r w:rsidRPr="00235A4B">
        <w:tab/>
        <w:t>(4</w:t>
      </w:r>
      <w:r w:rsidR="00CE708F" w:rsidRPr="00235A4B">
        <w:t>) Когато е в забава</w:t>
      </w:r>
      <w:r w:rsidR="002A42F5" w:rsidRPr="00235A4B">
        <w:t>,</w:t>
      </w:r>
      <w:r w:rsidR="00CE708F" w:rsidRPr="00235A4B">
        <w:t xml:space="preserve"> </w:t>
      </w:r>
      <w:r w:rsidR="00A76E54" w:rsidRPr="00235A4B">
        <w:rPr>
          <w:b/>
        </w:rPr>
        <w:t>Б</w:t>
      </w:r>
      <w:r w:rsidR="002A42F5" w:rsidRPr="00235A4B">
        <w:rPr>
          <w:b/>
        </w:rPr>
        <w:t>енефициентът</w:t>
      </w:r>
      <w:r w:rsidR="002A42F5" w:rsidRPr="00235A4B">
        <w:t xml:space="preserve"> </w:t>
      </w:r>
      <w:r w:rsidR="00CE708F" w:rsidRPr="00235A4B">
        <w:t>не може да се позовава на непреодолима сила</w:t>
      </w:r>
      <w:r w:rsidR="002A42F5" w:rsidRPr="00235A4B">
        <w:t>/извънредно обстоятелство</w:t>
      </w:r>
      <w:r w:rsidR="00CE708F" w:rsidRPr="00235A4B">
        <w:t>.</w:t>
      </w:r>
    </w:p>
    <w:p w:rsidR="001A6CCF" w:rsidRPr="00235A4B" w:rsidRDefault="001A6CCF" w:rsidP="00235A4B">
      <w:pPr>
        <w:tabs>
          <w:tab w:val="left" w:pos="142"/>
          <w:tab w:val="left" w:pos="426"/>
        </w:tabs>
        <w:spacing w:line="276" w:lineRule="auto"/>
        <w:jc w:val="both"/>
      </w:pP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</w:rPr>
      </w:pPr>
      <w:proofErr w:type="gramStart"/>
      <w:r w:rsidRPr="00235A4B">
        <w:rPr>
          <w:rFonts w:cs="Times New Roman"/>
          <w:b/>
          <w:szCs w:val="24"/>
        </w:rPr>
        <w:lastRenderedPageBreak/>
        <w:t>VIІ.</w:t>
      </w:r>
      <w:proofErr w:type="gramEnd"/>
      <w:r w:rsidRPr="00235A4B">
        <w:rPr>
          <w:rFonts w:cs="Times New Roman"/>
          <w:b/>
          <w:szCs w:val="24"/>
        </w:rPr>
        <w:t xml:space="preserve"> ДРУГИ УСЛОВИЯ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  <w:proofErr w:type="spellStart"/>
      <w:proofErr w:type="gramStart"/>
      <w:r w:rsidRPr="00235A4B">
        <w:rPr>
          <w:rFonts w:cs="Times New Roman"/>
          <w:b/>
          <w:szCs w:val="24"/>
        </w:rPr>
        <w:t>Чл</w:t>
      </w:r>
      <w:proofErr w:type="spellEnd"/>
      <w:r w:rsidRPr="00235A4B">
        <w:rPr>
          <w:rFonts w:cs="Times New Roman"/>
          <w:b/>
          <w:szCs w:val="24"/>
        </w:rPr>
        <w:t xml:space="preserve">. </w:t>
      </w:r>
      <w:r w:rsidR="003F315F" w:rsidRPr="00235A4B">
        <w:rPr>
          <w:rFonts w:cs="Times New Roman"/>
          <w:b/>
          <w:szCs w:val="24"/>
          <w:lang w:val="bg-BG"/>
        </w:rPr>
        <w:t>15</w:t>
      </w:r>
      <w:r w:rsidRPr="00235A4B">
        <w:rPr>
          <w:rFonts w:cs="Times New Roman"/>
          <w:szCs w:val="24"/>
        </w:rPr>
        <w:t>.</w:t>
      </w:r>
      <w:proofErr w:type="gram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смисъла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този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>:</w:t>
      </w:r>
    </w:p>
    <w:p w:rsidR="002A42F5" w:rsidRPr="00235A4B" w:rsidRDefault="002A42F5" w:rsidP="00235A4B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235A4B">
        <w:tab/>
      </w:r>
      <w:r w:rsidR="005633F2" w:rsidRPr="00235A4B">
        <w:t>а</w:t>
      </w:r>
      <w:r w:rsidRPr="00235A4B">
        <w:t xml:space="preserve">/ </w:t>
      </w:r>
      <w:r w:rsidRPr="00235A4B">
        <w:rPr>
          <w:rFonts w:eastAsiaTheme="majorEastAsia"/>
          <w:bCs/>
        </w:rPr>
        <w:t xml:space="preserve">Условия за кандидатстване са </w:t>
      </w:r>
      <w:r w:rsidR="005633F2" w:rsidRPr="00235A4B">
        <w:rPr>
          <w:rFonts w:eastAsiaTheme="majorEastAsia"/>
          <w:bCs/>
        </w:rPr>
        <w:t xml:space="preserve">Условия за кандидатстване за директно предоставяне на безвъзмездна финансова помощ по мярка 20 „Техническа помощ“ от Програмата за развитие на селските райони за периода 2014 – 2020 г. </w:t>
      </w:r>
      <w:r w:rsidRPr="00235A4B">
        <w:rPr>
          <w:rFonts w:eastAsiaTheme="majorEastAsia"/>
          <w:bCs/>
        </w:rPr>
        <w:t xml:space="preserve">по </w:t>
      </w:r>
      <w:r w:rsidR="003B2F16" w:rsidRPr="00235A4B">
        <w:rPr>
          <w:rFonts w:eastAsiaTheme="majorEastAsia"/>
          <w:bCs/>
        </w:rPr>
        <w:t>бюджетна линия</w:t>
      </w:r>
      <w:r w:rsidRPr="00235A4B">
        <w:rPr>
          <w:rFonts w:eastAsiaTheme="majorEastAsia"/>
          <w:bCs/>
        </w:rPr>
        <w:t xml:space="preserve"> </w:t>
      </w:r>
      <w:r w:rsidRPr="00235A4B">
        <w:rPr>
          <w:rFonts w:eastAsiaTheme="majorEastAsia"/>
          <w:bCs/>
          <w:lang w:val="en-US"/>
        </w:rPr>
        <w:t>BG</w:t>
      </w:r>
      <w:r w:rsidR="003B2F16" w:rsidRPr="00235A4B">
        <w:rPr>
          <w:rFonts w:eastAsiaTheme="majorEastAsia"/>
          <w:bCs/>
        </w:rPr>
        <w:t xml:space="preserve"> .................. </w:t>
      </w:r>
    </w:p>
    <w:p w:rsidR="009C3848" w:rsidRPr="00235A4B" w:rsidRDefault="009C3848" w:rsidP="00235A4B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235A4B">
        <w:rPr>
          <w:rFonts w:eastAsiaTheme="majorEastAsia"/>
          <w:bCs/>
        </w:rPr>
        <w:tab/>
        <w:t>б/ Условията за изпълнение са Условия за изпълнение на проекти по мярка 20 „Техническа помощ“ от Програмата за развитие на селските райони за периода 2014 – 2020 г. по бюджетна линия BG ..................</w:t>
      </w:r>
    </w:p>
    <w:p w:rsidR="002A42F5" w:rsidRPr="00235A4B" w:rsidRDefault="00CE708F" w:rsidP="00235A4B">
      <w:pPr>
        <w:spacing w:after="120" w:line="276" w:lineRule="auto"/>
        <w:ind w:firstLine="720"/>
        <w:jc w:val="both"/>
        <w:rPr>
          <w:snapToGrid w:val="0"/>
        </w:rPr>
      </w:pPr>
      <w:r w:rsidRPr="00235A4B">
        <w:rPr>
          <w:b/>
        </w:rPr>
        <w:t xml:space="preserve">Чл. </w:t>
      </w:r>
      <w:r w:rsidR="003F315F" w:rsidRPr="00235A4B">
        <w:rPr>
          <w:b/>
        </w:rPr>
        <w:t>16</w:t>
      </w:r>
      <w:r w:rsidRPr="00235A4B">
        <w:t xml:space="preserve">. </w:t>
      </w:r>
      <w:r w:rsidR="002A42F5" w:rsidRPr="00235A4B">
        <w:rPr>
          <w:lang w:val="en-US"/>
        </w:rPr>
        <w:t>(</w:t>
      </w:r>
      <w:r w:rsidR="002A42F5" w:rsidRPr="00235A4B">
        <w:t>1</w:t>
      </w:r>
      <w:r w:rsidR="002A42F5" w:rsidRPr="00235A4B">
        <w:rPr>
          <w:lang w:val="en-US"/>
        </w:rPr>
        <w:t>)</w:t>
      </w:r>
      <w:r w:rsidR="002A42F5" w:rsidRPr="00235A4B">
        <w:t xml:space="preserve"> Всички съобщения между страните по този договор се извършват писмено</w:t>
      </w:r>
      <w:r w:rsidR="00CF4C39" w:rsidRPr="00235A4B">
        <w:t>,</w:t>
      </w:r>
      <w:r w:rsidR="002A42F5" w:rsidRPr="00235A4B">
        <w:t xml:space="preserve"> чрез изпращане на уведомление през ИСУН на електронния профил на </w:t>
      </w:r>
      <w:r w:rsidR="002A42F5" w:rsidRPr="00235A4B">
        <w:rPr>
          <w:b/>
        </w:rPr>
        <w:t>Бенефициента</w:t>
      </w:r>
      <w:r w:rsidR="002A42F5" w:rsidRPr="00235A4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235A4B" w:rsidRDefault="002A42F5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ab/>
      </w:r>
      <w:r w:rsidRPr="00235A4B">
        <w:rPr>
          <w:lang w:val="en-US"/>
        </w:rPr>
        <w:t>(</w:t>
      </w:r>
      <w:r w:rsidRPr="00235A4B">
        <w:t>2</w:t>
      </w:r>
      <w:r w:rsidRPr="00235A4B">
        <w:rPr>
          <w:lang w:val="en-US"/>
        </w:rPr>
        <w:t>)</w:t>
      </w:r>
      <w:r w:rsidRPr="00235A4B">
        <w:t xml:space="preserve"> За дата на получаване на уведомлението се счита датата, на която същото е изпратено през системата.  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ab/>
        <w:t>(3) Бенефициентът посочва следната банкова сметка за извършване на плащанията по този договор: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>..................................................... (посочва се банката на Бенефициента)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>………………………………… (посочва се BIC КОД)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>………………………………… (посочва се банковата сметка в левове - IBAN)</w:t>
      </w:r>
    </w:p>
    <w:p w:rsidR="00A4201E" w:rsidRPr="00235A4B" w:rsidRDefault="002A42F5" w:rsidP="00235A4B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235A4B">
        <w:rPr>
          <w:b/>
        </w:rPr>
        <w:tab/>
        <w:t xml:space="preserve">Чл. </w:t>
      </w:r>
      <w:r w:rsidR="003F315F" w:rsidRPr="00235A4B">
        <w:rPr>
          <w:b/>
        </w:rPr>
        <w:t>17</w:t>
      </w:r>
      <w:r w:rsidRPr="00235A4B">
        <w:rPr>
          <w:b/>
        </w:rPr>
        <w:t xml:space="preserve">. </w:t>
      </w:r>
      <w:r w:rsidR="00A4201E" w:rsidRPr="00235A4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235A4B" w:rsidRDefault="00826B09" w:rsidP="00235A4B">
      <w:pPr>
        <w:pStyle w:val="ListParagraph"/>
        <w:numPr>
          <w:ilvl w:val="0"/>
          <w:numId w:val="20"/>
        </w:numPr>
        <w:spacing w:after="120" w:line="276" w:lineRule="auto"/>
        <w:jc w:val="both"/>
        <w:rPr>
          <w:snapToGrid w:val="0"/>
        </w:rPr>
      </w:pPr>
      <w:r w:rsidRPr="00235A4B">
        <w:rPr>
          <w:snapToGrid w:val="0"/>
          <w:u w:val="single"/>
        </w:rPr>
        <w:t>Приложение № 1</w:t>
      </w:r>
      <w:r w:rsidRPr="00235A4B">
        <w:rPr>
          <w:snapToGrid w:val="0"/>
        </w:rPr>
        <w:t xml:space="preserve"> </w:t>
      </w:r>
      <w:r w:rsidR="001F2248" w:rsidRPr="00235A4B">
        <w:rPr>
          <w:lang w:eastAsia="fr-FR"/>
        </w:rPr>
        <w:t xml:space="preserve"> – </w:t>
      </w:r>
      <w:r w:rsidR="00A4201E" w:rsidRPr="00235A4B">
        <w:rPr>
          <w:snapToGrid w:val="0"/>
        </w:rPr>
        <w:t>Формуляр за кандидатстване (по образец</w:t>
      </w:r>
      <w:r w:rsidR="00841675" w:rsidRPr="00235A4B">
        <w:rPr>
          <w:snapToGrid w:val="0"/>
        </w:rPr>
        <w:t xml:space="preserve"> в ИСУН</w:t>
      </w:r>
      <w:r w:rsidR="00A4201E" w:rsidRPr="00235A4B">
        <w:rPr>
          <w:snapToGrid w:val="0"/>
        </w:rPr>
        <w:t>, на електронен носител)</w:t>
      </w:r>
      <w:r w:rsidR="006F7C82" w:rsidRPr="00235A4B">
        <w:rPr>
          <w:snapToGrid w:val="0"/>
        </w:rPr>
        <w:t>;</w:t>
      </w:r>
    </w:p>
    <w:p w:rsidR="003B2F16" w:rsidRPr="00235A4B" w:rsidRDefault="00AC7440" w:rsidP="00235A4B">
      <w:pPr>
        <w:pStyle w:val="ListParagraph"/>
        <w:numPr>
          <w:ilvl w:val="0"/>
          <w:numId w:val="20"/>
        </w:numPr>
        <w:spacing w:after="120" w:line="276" w:lineRule="auto"/>
        <w:jc w:val="both"/>
        <w:rPr>
          <w:lang w:eastAsia="fr-FR"/>
        </w:rPr>
      </w:pPr>
      <w:r w:rsidRPr="00235A4B">
        <w:rPr>
          <w:u w:val="single"/>
          <w:lang w:eastAsia="fr-FR"/>
        </w:rPr>
        <w:t>Приложение № 2</w:t>
      </w:r>
      <w:r w:rsidR="003B2F16" w:rsidRPr="00235A4B">
        <w:rPr>
          <w:lang w:eastAsia="fr-FR"/>
        </w:rPr>
        <w:t xml:space="preserve"> – Финансов план</w:t>
      </w:r>
    </w:p>
    <w:p w:rsidR="00A4201E" w:rsidRPr="00235A4B" w:rsidRDefault="00CF7120" w:rsidP="00235A4B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zCs w:val="24"/>
        </w:rPr>
      </w:pPr>
      <w:r w:rsidRPr="00235A4B">
        <w:rPr>
          <w:rFonts w:cs="Times New Roman"/>
          <w:b/>
          <w:szCs w:val="24"/>
          <w:lang w:val="bg-BG"/>
        </w:rPr>
        <w:tab/>
      </w:r>
      <w:r w:rsidR="002A42F5" w:rsidRPr="00235A4B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proofErr w:type="spellStart"/>
      <w:proofErr w:type="gramStart"/>
      <w:r w:rsidR="00F86000" w:rsidRPr="00235A4B">
        <w:rPr>
          <w:rFonts w:cs="Times New Roman"/>
          <w:snapToGrid w:val="0"/>
          <w:szCs w:val="24"/>
        </w:rPr>
        <w:t>Настоящият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договор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влиза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в </w:t>
      </w:r>
      <w:proofErr w:type="spellStart"/>
      <w:r w:rsidR="00F86000" w:rsidRPr="00235A4B">
        <w:rPr>
          <w:rFonts w:cs="Times New Roman"/>
          <w:snapToGrid w:val="0"/>
          <w:szCs w:val="24"/>
        </w:rPr>
        <w:t>сила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от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датата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на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подписването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му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r w:rsidR="002A42F5" w:rsidRPr="00235A4B">
        <w:rPr>
          <w:rFonts w:cs="Times New Roman"/>
          <w:snapToGrid w:val="0"/>
          <w:szCs w:val="24"/>
        </w:rPr>
        <w:t xml:space="preserve">и е </w:t>
      </w:r>
      <w:proofErr w:type="spellStart"/>
      <w:r w:rsidR="002A42F5" w:rsidRPr="00235A4B">
        <w:rPr>
          <w:rFonts w:cs="Times New Roman"/>
          <w:snapToGrid w:val="0"/>
          <w:szCs w:val="24"/>
        </w:rPr>
        <w:t>подписан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в</w:t>
      </w:r>
      <w:r w:rsidR="00611394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Pr="00235A4B">
        <w:rPr>
          <w:rFonts w:cs="Times New Roman"/>
          <w:snapToGrid w:val="0"/>
          <w:szCs w:val="24"/>
        </w:rPr>
        <w:t>два</w:t>
      </w:r>
      <w:proofErr w:type="spellEnd"/>
      <w:r w:rsidR="00A4201E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еднообразни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екземпляра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на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български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език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, </w:t>
      </w:r>
      <w:proofErr w:type="spellStart"/>
      <w:r w:rsidR="000A14E9" w:rsidRPr="00235A4B">
        <w:rPr>
          <w:rFonts w:cs="Times New Roman"/>
          <w:snapToGrid w:val="0"/>
          <w:szCs w:val="24"/>
        </w:rPr>
        <w:t>по</w:t>
      </w:r>
      <w:proofErr w:type="spellEnd"/>
      <w:r w:rsidR="000A14E9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A4201E" w:rsidRPr="00235A4B">
        <w:rPr>
          <w:rFonts w:cs="Times New Roman"/>
          <w:snapToGrid w:val="0"/>
          <w:szCs w:val="24"/>
        </w:rPr>
        <w:t>един</w:t>
      </w:r>
      <w:proofErr w:type="spellEnd"/>
      <w:r w:rsidR="00A4201E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A4201E" w:rsidRPr="00235A4B">
        <w:rPr>
          <w:rFonts w:cs="Times New Roman"/>
          <w:snapToGrid w:val="0"/>
          <w:szCs w:val="24"/>
        </w:rPr>
        <w:t>за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2A42F5" w:rsidRPr="00235A4B">
        <w:rPr>
          <w:rFonts w:cs="Times New Roman"/>
          <w:snapToGrid w:val="0"/>
          <w:szCs w:val="24"/>
        </w:rPr>
        <w:t>всяка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2A42F5" w:rsidRPr="00235A4B">
        <w:rPr>
          <w:rFonts w:cs="Times New Roman"/>
          <w:snapToGrid w:val="0"/>
          <w:szCs w:val="24"/>
        </w:rPr>
        <w:t>от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2A42F5" w:rsidRPr="00235A4B">
        <w:rPr>
          <w:rFonts w:cs="Times New Roman"/>
          <w:snapToGrid w:val="0"/>
          <w:szCs w:val="24"/>
        </w:rPr>
        <w:t>страните</w:t>
      </w:r>
      <w:proofErr w:type="spellEnd"/>
      <w:r w:rsidR="002A42F5" w:rsidRPr="00235A4B">
        <w:rPr>
          <w:rFonts w:cs="Times New Roman"/>
          <w:snapToGrid w:val="0"/>
          <w:szCs w:val="24"/>
        </w:rPr>
        <w:t>.</w:t>
      </w:r>
      <w:proofErr w:type="gramEnd"/>
    </w:p>
    <w:p w:rsidR="00A4201E" w:rsidRPr="00235A4B" w:rsidRDefault="00770301" w:rsidP="00235A4B">
      <w:pPr>
        <w:spacing w:after="120" w:line="276" w:lineRule="auto"/>
        <w:ind w:firstLine="720"/>
        <w:jc w:val="both"/>
        <w:rPr>
          <w:snapToGrid w:val="0"/>
        </w:rPr>
      </w:pPr>
      <w:r w:rsidRPr="00235A4B">
        <w:rPr>
          <w:snapToGrid w:val="0"/>
        </w:rPr>
        <w:t xml:space="preserve">  </w:t>
      </w:r>
      <w:r w:rsidR="00A4201E" w:rsidRPr="00235A4B">
        <w:rPr>
          <w:snapToGrid w:val="0"/>
        </w:rPr>
        <w:t>С подпис</w:t>
      </w:r>
      <w:r w:rsidR="00F86000" w:rsidRPr="00235A4B">
        <w:rPr>
          <w:snapToGrid w:val="0"/>
        </w:rPr>
        <w:t>ването на настоящия договор</w:t>
      </w:r>
      <w:r w:rsidR="00A4201E" w:rsidRPr="00235A4B">
        <w:rPr>
          <w:snapToGrid w:val="0"/>
        </w:rPr>
        <w:t xml:space="preserve"> </w:t>
      </w:r>
      <w:r w:rsidR="00A4201E" w:rsidRPr="00235A4B">
        <w:rPr>
          <w:b/>
          <w:snapToGrid w:val="0"/>
        </w:rPr>
        <w:t>Бенефициент</w:t>
      </w:r>
      <w:r w:rsidR="00F86000" w:rsidRPr="00235A4B">
        <w:rPr>
          <w:b/>
          <w:snapToGrid w:val="0"/>
        </w:rPr>
        <w:t>ът</w:t>
      </w:r>
      <w:r w:rsidR="00A4201E" w:rsidRPr="00235A4B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235A4B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87275E">
        <w:trPr>
          <w:trHeight w:val="2473"/>
        </w:trPr>
        <w:tc>
          <w:tcPr>
            <w:tcW w:w="4608" w:type="dxa"/>
          </w:tcPr>
          <w:p w:rsidR="00F07501" w:rsidRDefault="00F07501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lastRenderedPageBreak/>
              <w:t xml:space="preserve">РЪКОВОДИТЕЛ НА         </w:t>
            </w:r>
          </w:p>
          <w:p w:rsidR="00F07501" w:rsidRPr="0087275E" w:rsidRDefault="00F07501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УПРАВЛЯВАЩИЯ ОРГАН НА ПРСР 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87275E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87275E" w:rsidRDefault="00F07501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                </w:t>
            </w:r>
            <w:r w:rsidR="00A4201E" w:rsidRPr="0087275E">
              <w:rPr>
                <w:b/>
                <w:bCs/>
                <w:snapToGrid w:val="0"/>
              </w:rPr>
              <w:t>За БЕНЕФИЦИЕНТА: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                </w:t>
            </w:r>
            <w:r w:rsidR="00A4201E" w:rsidRPr="0087275E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87275E" w:rsidRDefault="00F07501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   </w:t>
            </w:r>
            <w:r w:rsidR="00A4201E"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F07501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  </w:t>
            </w:r>
            <w:r w:rsidR="00A4201E"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 </w:t>
            </w:r>
            <w:r w:rsidR="00A4201E"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             </w:t>
            </w:r>
            <w:r w:rsidR="00A4201E" w:rsidRPr="0087275E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87275E" w:rsidRDefault="00F07501" w:rsidP="00D672E3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</w:t>
            </w:r>
            <w:r w:rsidR="00A4201E"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F07501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F07501" w:rsidP="00F07501">
            <w:pPr>
              <w:spacing w:after="120" w:line="276" w:lineRule="auto"/>
              <w:ind w:left="743" w:hanging="743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 – ако е 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>приложимо)</w:t>
            </w:r>
          </w:p>
          <w:p w:rsidR="00770301" w:rsidRPr="0087275E" w:rsidRDefault="00F07501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</w:t>
            </w:r>
            <w:r w:rsidR="00A4201E"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F07501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</w:t>
            </w:r>
            <w:r w:rsidR="00A4201E"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</w:tr>
      <w:tr w:rsidR="00F07501" w:rsidRPr="0087275E">
        <w:trPr>
          <w:trHeight w:val="2473"/>
        </w:trPr>
        <w:tc>
          <w:tcPr>
            <w:tcW w:w="4608" w:type="dxa"/>
          </w:tcPr>
          <w:p w:rsidR="00F07501" w:rsidRDefault="00F07501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</w:p>
        </w:tc>
        <w:tc>
          <w:tcPr>
            <w:tcW w:w="4498" w:type="dxa"/>
          </w:tcPr>
          <w:p w:rsidR="00F07501" w:rsidRPr="0087275E" w:rsidRDefault="00F07501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</w:p>
        </w:tc>
      </w:tr>
    </w:tbl>
    <w:p w:rsidR="00A4201E" w:rsidRPr="0087275E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87275E" w:rsidRDefault="00EA0422">
      <w:pPr>
        <w:tabs>
          <w:tab w:val="left" w:pos="567"/>
        </w:tabs>
        <w:spacing w:after="0" w:line="276" w:lineRule="auto"/>
        <w:jc w:val="both"/>
      </w:pPr>
      <w:r w:rsidRPr="0087275E">
        <w:rPr>
          <w:rFonts w:eastAsia="Times New Roman"/>
          <w:lang w:eastAsia="bg-BG"/>
        </w:rPr>
        <w:tab/>
      </w:r>
      <w:r w:rsidR="006A6A4B" w:rsidRPr="0087275E" w:rsidDel="006A6A4B">
        <w:rPr>
          <w:rFonts w:eastAsia="Times New Roman"/>
          <w:b/>
          <w:lang w:eastAsia="bg-BG"/>
        </w:rPr>
        <w:t xml:space="preserve"> </w:t>
      </w:r>
    </w:p>
    <w:sectPr w:rsidR="00AA467C" w:rsidRPr="0087275E" w:rsidSect="00CF7120">
      <w:headerReference w:type="default" r:id="rId9"/>
      <w:footerReference w:type="default" r:id="rId10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EC" w:rsidRDefault="000835EC" w:rsidP="004B466E">
      <w:pPr>
        <w:spacing w:after="0" w:line="240" w:lineRule="auto"/>
      </w:pPr>
      <w:r>
        <w:separator/>
      </w:r>
    </w:p>
  </w:endnote>
  <w:endnote w:type="continuationSeparator" w:id="0">
    <w:p w:rsidR="000835EC" w:rsidRDefault="000835E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473FAE" w:rsidRDefault="00AA467C">
        <w:pPr>
          <w:pStyle w:val="Footer"/>
          <w:jc w:val="right"/>
        </w:pPr>
        <w:r>
          <w:fldChar w:fldCharType="begin"/>
        </w:r>
        <w:r w:rsidR="00473FAE">
          <w:instrText xml:space="preserve"> PAGE   \* MERGEFORMAT </w:instrText>
        </w:r>
        <w:r>
          <w:fldChar w:fldCharType="separate"/>
        </w:r>
        <w:r w:rsidR="00DE4063">
          <w:rPr>
            <w:noProof/>
          </w:rPr>
          <w:t>4</w:t>
        </w:r>
        <w:r>
          <w:fldChar w:fldCharType="end"/>
        </w:r>
      </w:p>
    </w:sdtContent>
  </w:sdt>
  <w:p w:rsidR="00473FAE" w:rsidRDefault="00473F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EC" w:rsidRDefault="000835EC" w:rsidP="004B466E">
      <w:pPr>
        <w:spacing w:after="0" w:line="240" w:lineRule="auto"/>
      </w:pPr>
      <w:r>
        <w:separator/>
      </w:r>
    </w:p>
  </w:footnote>
  <w:footnote w:type="continuationSeparator" w:id="0">
    <w:p w:rsidR="000835EC" w:rsidRDefault="000835EC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AD" w:rsidRDefault="005415AD" w:rsidP="005415AD">
    <w:pPr>
      <w:pStyle w:val="Header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BF029F5"/>
    <w:multiLevelType w:val="hybridMultilevel"/>
    <w:tmpl w:val="73BA1294"/>
    <w:lvl w:ilvl="0" w:tplc="DC5A2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7780180"/>
    <w:multiLevelType w:val="hybridMultilevel"/>
    <w:tmpl w:val="18F250E4"/>
    <w:lvl w:ilvl="0" w:tplc="23D27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26F62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375D1B9E"/>
    <w:multiLevelType w:val="hybridMultilevel"/>
    <w:tmpl w:val="595CA1D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4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9"/>
  </w:num>
  <w:num w:numId="5">
    <w:abstractNumId w:val="10"/>
  </w:num>
  <w:num w:numId="6">
    <w:abstractNumId w:val="17"/>
  </w:num>
  <w:num w:numId="7">
    <w:abstractNumId w:val="2"/>
  </w:num>
  <w:num w:numId="8">
    <w:abstractNumId w:val="19"/>
  </w:num>
  <w:num w:numId="9">
    <w:abstractNumId w:val="6"/>
  </w:num>
  <w:num w:numId="10">
    <w:abstractNumId w:val="18"/>
  </w:num>
  <w:num w:numId="11">
    <w:abstractNumId w:val="12"/>
  </w:num>
  <w:num w:numId="12">
    <w:abstractNumId w:val="15"/>
  </w:num>
  <w:num w:numId="13">
    <w:abstractNumId w:val="5"/>
  </w:num>
  <w:num w:numId="14">
    <w:abstractNumId w:val="4"/>
  </w:num>
  <w:num w:numId="15">
    <w:abstractNumId w:val="14"/>
  </w:num>
  <w:num w:numId="16">
    <w:abstractNumId w:val="0"/>
  </w:num>
  <w:num w:numId="17">
    <w:abstractNumId w:val="1"/>
  </w:num>
  <w:num w:numId="18">
    <w:abstractNumId w:val="11"/>
  </w:num>
  <w:num w:numId="19">
    <w:abstractNumId w:val="3"/>
  </w:num>
  <w:num w:numId="2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hideSpellingError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3909"/>
    <w:rsid w:val="00013A14"/>
    <w:rsid w:val="00016604"/>
    <w:rsid w:val="000169F4"/>
    <w:rsid w:val="00017843"/>
    <w:rsid w:val="00031B35"/>
    <w:rsid w:val="00036242"/>
    <w:rsid w:val="000376B9"/>
    <w:rsid w:val="000450D7"/>
    <w:rsid w:val="000479DF"/>
    <w:rsid w:val="0005439D"/>
    <w:rsid w:val="00064EE1"/>
    <w:rsid w:val="0006500F"/>
    <w:rsid w:val="00070A67"/>
    <w:rsid w:val="0007323B"/>
    <w:rsid w:val="00075546"/>
    <w:rsid w:val="000835EC"/>
    <w:rsid w:val="00085CD8"/>
    <w:rsid w:val="000A14E9"/>
    <w:rsid w:val="000A2F04"/>
    <w:rsid w:val="000B2BF1"/>
    <w:rsid w:val="000B5BB0"/>
    <w:rsid w:val="000B6038"/>
    <w:rsid w:val="000B62FC"/>
    <w:rsid w:val="000C3E32"/>
    <w:rsid w:val="000D0737"/>
    <w:rsid w:val="000D2791"/>
    <w:rsid w:val="000D6B63"/>
    <w:rsid w:val="000D7B5A"/>
    <w:rsid w:val="000E31E6"/>
    <w:rsid w:val="000F02BB"/>
    <w:rsid w:val="000F1AD7"/>
    <w:rsid w:val="000F1F6E"/>
    <w:rsid w:val="00104526"/>
    <w:rsid w:val="00117D93"/>
    <w:rsid w:val="00143C01"/>
    <w:rsid w:val="001449EC"/>
    <w:rsid w:val="001502CE"/>
    <w:rsid w:val="0016207D"/>
    <w:rsid w:val="00167186"/>
    <w:rsid w:val="00176051"/>
    <w:rsid w:val="00181D06"/>
    <w:rsid w:val="00193D08"/>
    <w:rsid w:val="0019535A"/>
    <w:rsid w:val="00196BD4"/>
    <w:rsid w:val="001A0A2F"/>
    <w:rsid w:val="001A128F"/>
    <w:rsid w:val="001A659E"/>
    <w:rsid w:val="001A6CCF"/>
    <w:rsid w:val="001B4700"/>
    <w:rsid w:val="001C7EF3"/>
    <w:rsid w:val="001D1A53"/>
    <w:rsid w:val="001D1BAC"/>
    <w:rsid w:val="001D4745"/>
    <w:rsid w:val="001E2FD2"/>
    <w:rsid w:val="001E7CFF"/>
    <w:rsid w:val="001F2248"/>
    <w:rsid w:val="001F2C07"/>
    <w:rsid w:val="001F5112"/>
    <w:rsid w:val="001F579C"/>
    <w:rsid w:val="001F774D"/>
    <w:rsid w:val="002009C4"/>
    <w:rsid w:val="00206CEE"/>
    <w:rsid w:val="00207A93"/>
    <w:rsid w:val="00212A9E"/>
    <w:rsid w:val="002200E9"/>
    <w:rsid w:val="002336FA"/>
    <w:rsid w:val="00233CE8"/>
    <w:rsid w:val="00235A4B"/>
    <w:rsid w:val="00236FD3"/>
    <w:rsid w:val="002421F0"/>
    <w:rsid w:val="0024274D"/>
    <w:rsid w:val="002466AC"/>
    <w:rsid w:val="00247568"/>
    <w:rsid w:val="0025252C"/>
    <w:rsid w:val="002550D7"/>
    <w:rsid w:val="00257AED"/>
    <w:rsid w:val="00275AC3"/>
    <w:rsid w:val="00277C8C"/>
    <w:rsid w:val="0028043E"/>
    <w:rsid w:val="00283701"/>
    <w:rsid w:val="00291CE3"/>
    <w:rsid w:val="00296561"/>
    <w:rsid w:val="002A221B"/>
    <w:rsid w:val="002A42F5"/>
    <w:rsid w:val="002A6FA2"/>
    <w:rsid w:val="002B15A9"/>
    <w:rsid w:val="002B1F07"/>
    <w:rsid w:val="002B3341"/>
    <w:rsid w:val="002B38F8"/>
    <w:rsid w:val="002C17FA"/>
    <w:rsid w:val="002C525D"/>
    <w:rsid w:val="002D4F72"/>
    <w:rsid w:val="002D4FA7"/>
    <w:rsid w:val="002D5EFA"/>
    <w:rsid w:val="002E070C"/>
    <w:rsid w:val="002E4AA4"/>
    <w:rsid w:val="002E5C87"/>
    <w:rsid w:val="002F1901"/>
    <w:rsid w:val="002F20A9"/>
    <w:rsid w:val="002F3D3B"/>
    <w:rsid w:val="00314EF5"/>
    <w:rsid w:val="00314F62"/>
    <w:rsid w:val="00316605"/>
    <w:rsid w:val="00320CC9"/>
    <w:rsid w:val="003269CD"/>
    <w:rsid w:val="0033134D"/>
    <w:rsid w:val="00332DDD"/>
    <w:rsid w:val="00334339"/>
    <w:rsid w:val="00337493"/>
    <w:rsid w:val="00337BEA"/>
    <w:rsid w:val="003442BD"/>
    <w:rsid w:val="00355573"/>
    <w:rsid w:val="00384D24"/>
    <w:rsid w:val="00385138"/>
    <w:rsid w:val="00391B0F"/>
    <w:rsid w:val="00397D37"/>
    <w:rsid w:val="003A04ED"/>
    <w:rsid w:val="003A05D4"/>
    <w:rsid w:val="003A1C4E"/>
    <w:rsid w:val="003A675F"/>
    <w:rsid w:val="003A69F0"/>
    <w:rsid w:val="003B0318"/>
    <w:rsid w:val="003B10E1"/>
    <w:rsid w:val="003B20C1"/>
    <w:rsid w:val="003B2F16"/>
    <w:rsid w:val="003C068B"/>
    <w:rsid w:val="003D2C62"/>
    <w:rsid w:val="003D5F5C"/>
    <w:rsid w:val="003E789D"/>
    <w:rsid w:val="003F1CAE"/>
    <w:rsid w:val="003F315F"/>
    <w:rsid w:val="00405F7E"/>
    <w:rsid w:val="00411BA3"/>
    <w:rsid w:val="00412762"/>
    <w:rsid w:val="00424F79"/>
    <w:rsid w:val="004318C5"/>
    <w:rsid w:val="0044040E"/>
    <w:rsid w:val="00446F5B"/>
    <w:rsid w:val="00446F8F"/>
    <w:rsid w:val="00447101"/>
    <w:rsid w:val="004517FB"/>
    <w:rsid w:val="0045236B"/>
    <w:rsid w:val="00457CEE"/>
    <w:rsid w:val="00462751"/>
    <w:rsid w:val="00465C00"/>
    <w:rsid w:val="004679B3"/>
    <w:rsid w:val="00467F59"/>
    <w:rsid w:val="00473FAE"/>
    <w:rsid w:val="0047508F"/>
    <w:rsid w:val="00486CB9"/>
    <w:rsid w:val="004907D5"/>
    <w:rsid w:val="00496903"/>
    <w:rsid w:val="004972CF"/>
    <w:rsid w:val="004A4065"/>
    <w:rsid w:val="004B3445"/>
    <w:rsid w:val="004B466E"/>
    <w:rsid w:val="004B7776"/>
    <w:rsid w:val="004C0D79"/>
    <w:rsid w:val="004C2652"/>
    <w:rsid w:val="004C7466"/>
    <w:rsid w:val="004D3490"/>
    <w:rsid w:val="004D76DA"/>
    <w:rsid w:val="004E1EB8"/>
    <w:rsid w:val="004E1EDB"/>
    <w:rsid w:val="004E54D7"/>
    <w:rsid w:val="004E5AE9"/>
    <w:rsid w:val="004E7DAF"/>
    <w:rsid w:val="004F1F56"/>
    <w:rsid w:val="004F5346"/>
    <w:rsid w:val="004F6474"/>
    <w:rsid w:val="005032E7"/>
    <w:rsid w:val="0051114C"/>
    <w:rsid w:val="00511BF0"/>
    <w:rsid w:val="00511ECC"/>
    <w:rsid w:val="0051305C"/>
    <w:rsid w:val="00520109"/>
    <w:rsid w:val="005203F0"/>
    <w:rsid w:val="00525CBF"/>
    <w:rsid w:val="0053314F"/>
    <w:rsid w:val="00533A90"/>
    <w:rsid w:val="005415AD"/>
    <w:rsid w:val="0054685D"/>
    <w:rsid w:val="00546FFF"/>
    <w:rsid w:val="005478A8"/>
    <w:rsid w:val="00553C4C"/>
    <w:rsid w:val="0055440C"/>
    <w:rsid w:val="00555829"/>
    <w:rsid w:val="00561845"/>
    <w:rsid w:val="005633F2"/>
    <w:rsid w:val="00566B3B"/>
    <w:rsid w:val="00570602"/>
    <w:rsid w:val="00573583"/>
    <w:rsid w:val="00581C1B"/>
    <w:rsid w:val="005826DC"/>
    <w:rsid w:val="00583CF8"/>
    <w:rsid w:val="00585D01"/>
    <w:rsid w:val="005914CE"/>
    <w:rsid w:val="005931D9"/>
    <w:rsid w:val="00593472"/>
    <w:rsid w:val="00594113"/>
    <w:rsid w:val="00594AEE"/>
    <w:rsid w:val="005A02EC"/>
    <w:rsid w:val="005A7024"/>
    <w:rsid w:val="005B21D5"/>
    <w:rsid w:val="005B3263"/>
    <w:rsid w:val="005B6613"/>
    <w:rsid w:val="005C0318"/>
    <w:rsid w:val="005D01BA"/>
    <w:rsid w:val="005D0F0C"/>
    <w:rsid w:val="005D705B"/>
    <w:rsid w:val="005E0BA0"/>
    <w:rsid w:val="005E2485"/>
    <w:rsid w:val="005E340E"/>
    <w:rsid w:val="005E5647"/>
    <w:rsid w:val="005E7F11"/>
    <w:rsid w:val="005F0CC7"/>
    <w:rsid w:val="005F248B"/>
    <w:rsid w:val="005F7AE8"/>
    <w:rsid w:val="00600150"/>
    <w:rsid w:val="00611394"/>
    <w:rsid w:val="00613E0D"/>
    <w:rsid w:val="00614F8A"/>
    <w:rsid w:val="00624F9B"/>
    <w:rsid w:val="00626315"/>
    <w:rsid w:val="0063250A"/>
    <w:rsid w:val="00635F66"/>
    <w:rsid w:val="00636796"/>
    <w:rsid w:val="0064580B"/>
    <w:rsid w:val="00645987"/>
    <w:rsid w:val="006506CC"/>
    <w:rsid w:val="00655ECA"/>
    <w:rsid w:val="00656728"/>
    <w:rsid w:val="00656A63"/>
    <w:rsid w:val="006577CF"/>
    <w:rsid w:val="00664C08"/>
    <w:rsid w:val="00665C79"/>
    <w:rsid w:val="00667846"/>
    <w:rsid w:val="00670405"/>
    <w:rsid w:val="006735E4"/>
    <w:rsid w:val="006805D2"/>
    <w:rsid w:val="00694D03"/>
    <w:rsid w:val="006A4D7C"/>
    <w:rsid w:val="006A6A4B"/>
    <w:rsid w:val="006B3568"/>
    <w:rsid w:val="006C3C3F"/>
    <w:rsid w:val="006C743C"/>
    <w:rsid w:val="006D7117"/>
    <w:rsid w:val="006E1CA8"/>
    <w:rsid w:val="006E4605"/>
    <w:rsid w:val="006E61BC"/>
    <w:rsid w:val="006F0877"/>
    <w:rsid w:val="006F6E88"/>
    <w:rsid w:val="006F7C82"/>
    <w:rsid w:val="00700170"/>
    <w:rsid w:val="007001BF"/>
    <w:rsid w:val="00701148"/>
    <w:rsid w:val="0071054D"/>
    <w:rsid w:val="0071234C"/>
    <w:rsid w:val="007178A3"/>
    <w:rsid w:val="00720F54"/>
    <w:rsid w:val="00723214"/>
    <w:rsid w:val="00731FBC"/>
    <w:rsid w:val="00732AC5"/>
    <w:rsid w:val="00735FAE"/>
    <w:rsid w:val="00740A9F"/>
    <w:rsid w:val="00757214"/>
    <w:rsid w:val="0075788D"/>
    <w:rsid w:val="00761720"/>
    <w:rsid w:val="007622FE"/>
    <w:rsid w:val="007623D7"/>
    <w:rsid w:val="007632D6"/>
    <w:rsid w:val="00764BDF"/>
    <w:rsid w:val="00770301"/>
    <w:rsid w:val="00774C14"/>
    <w:rsid w:val="007771A4"/>
    <w:rsid w:val="00781991"/>
    <w:rsid w:val="0079254C"/>
    <w:rsid w:val="00793145"/>
    <w:rsid w:val="007A65F9"/>
    <w:rsid w:val="007B146E"/>
    <w:rsid w:val="007B1E53"/>
    <w:rsid w:val="007C092E"/>
    <w:rsid w:val="007C2DC0"/>
    <w:rsid w:val="007C35A6"/>
    <w:rsid w:val="007D4EB3"/>
    <w:rsid w:val="007E1561"/>
    <w:rsid w:val="007E589C"/>
    <w:rsid w:val="007E5B5D"/>
    <w:rsid w:val="007F414A"/>
    <w:rsid w:val="007F4DE0"/>
    <w:rsid w:val="00803D65"/>
    <w:rsid w:val="0080627E"/>
    <w:rsid w:val="008118EA"/>
    <w:rsid w:val="00820E51"/>
    <w:rsid w:val="008230F0"/>
    <w:rsid w:val="008235BA"/>
    <w:rsid w:val="00826B09"/>
    <w:rsid w:val="0083079B"/>
    <w:rsid w:val="00830E8A"/>
    <w:rsid w:val="0084058B"/>
    <w:rsid w:val="00841571"/>
    <w:rsid w:val="00841675"/>
    <w:rsid w:val="008450F0"/>
    <w:rsid w:val="008467DB"/>
    <w:rsid w:val="008511AD"/>
    <w:rsid w:val="00855919"/>
    <w:rsid w:val="008576E2"/>
    <w:rsid w:val="00857C68"/>
    <w:rsid w:val="008637E8"/>
    <w:rsid w:val="00865334"/>
    <w:rsid w:val="008707CD"/>
    <w:rsid w:val="008708BA"/>
    <w:rsid w:val="00870B3F"/>
    <w:rsid w:val="0087275E"/>
    <w:rsid w:val="008755FE"/>
    <w:rsid w:val="00880516"/>
    <w:rsid w:val="00881C75"/>
    <w:rsid w:val="00885B87"/>
    <w:rsid w:val="00886530"/>
    <w:rsid w:val="008931EF"/>
    <w:rsid w:val="008935D1"/>
    <w:rsid w:val="008B0807"/>
    <w:rsid w:val="008C1826"/>
    <w:rsid w:val="008C1DCA"/>
    <w:rsid w:val="008D1346"/>
    <w:rsid w:val="008D7D3D"/>
    <w:rsid w:val="008E47FF"/>
    <w:rsid w:val="008F1ABC"/>
    <w:rsid w:val="008F3C08"/>
    <w:rsid w:val="009008A6"/>
    <w:rsid w:val="009010E0"/>
    <w:rsid w:val="00904A42"/>
    <w:rsid w:val="00904EC9"/>
    <w:rsid w:val="0091591A"/>
    <w:rsid w:val="00915F93"/>
    <w:rsid w:val="00917C75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175C"/>
    <w:rsid w:val="00971B3C"/>
    <w:rsid w:val="00980C37"/>
    <w:rsid w:val="0098291C"/>
    <w:rsid w:val="009836C5"/>
    <w:rsid w:val="009859CD"/>
    <w:rsid w:val="00991603"/>
    <w:rsid w:val="009937BF"/>
    <w:rsid w:val="009A5277"/>
    <w:rsid w:val="009A6F31"/>
    <w:rsid w:val="009A7804"/>
    <w:rsid w:val="009B2A5E"/>
    <w:rsid w:val="009C1B67"/>
    <w:rsid w:val="009C31F9"/>
    <w:rsid w:val="009C3848"/>
    <w:rsid w:val="009D752A"/>
    <w:rsid w:val="009E005F"/>
    <w:rsid w:val="009E3C9F"/>
    <w:rsid w:val="009E6AE2"/>
    <w:rsid w:val="009E7FBC"/>
    <w:rsid w:val="009F0944"/>
    <w:rsid w:val="009F2253"/>
    <w:rsid w:val="009F246F"/>
    <w:rsid w:val="009F5E79"/>
    <w:rsid w:val="00A01829"/>
    <w:rsid w:val="00A06356"/>
    <w:rsid w:val="00A149F8"/>
    <w:rsid w:val="00A14FBB"/>
    <w:rsid w:val="00A233FD"/>
    <w:rsid w:val="00A23A97"/>
    <w:rsid w:val="00A26949"/>
    <w:rsid w:val="00A310B3"/>
    <w:rsid w:val="00A318A2"/>
    <w:rsid w:val="00A4201E"/>
    <w:rsid w:val="00A44DC5"/>
    <w:rsid w:val="00A52087"/>
    <w:rsid w:val="00A55C79"/>
    <w:rsid w:val="00A64544"/>
    <w:rsid w:val="00A6544C"/>
    <w:rsid w:val="00A67230"/>
    <w:rsid w:val="00A72DFA"/>
    <w:rsid w:val="00A76E54"/>
    <w:rsid w:val="00A8002B"/>
    <w:rsid w:val="00A84421"/>
    <w:rsid w:val="00A93EF5"/>
    <w:rsid w:val="00A94EDB"/>
    <w:rsid w:val="00A95413"/>
    <w:rsid w:val="00AA467C"/>
    <w:rsid w:val="00AB0674"/>
    <w:rsid w:val="00AB47E2"/>
    <w:rsid w:val="00AB74F7"/>
    <w:rsid w:val="00AC0933"/>
    <w:rsid w:val="00AC130D"/>
    <w:rsid w:val="00AC47F3"/>
    <w:rsid w:val="00AC6B6C"/>
    <w:rsid w:val="00AC7440"/>
    <w:rsid w:val="00AD0B21"/>
    <w:rsid w:val="00AD6042"/>
    <w:rsid w:val="00AF21C7"/>
    <w:rsid w:val="00AF22D8"/>
    <w:rsid w:val="00AF3EA3"/>
    <w:rsid w:val="00AF54F8"/>
    <w:rsid w:val="00B1120A"/>
    <w:rsid w:val="00B236C3"/>
    <w:rsid w:val="00B3039E"/>
    <w:rsid w:val="00B36629"/>
    <w:rsid w:val="00B40783"/>
    <w:rsid w:val="00B5374D"/>
    <w:rsid w:val="00B56614"/>
    <w:rsid w:val="00B57056"/>
    <w:rsid w:val="00B60B78"/>
    <w:rsid w:val="00B64783"/>
    <w:rsid w:val="00B71FC8"/>
    <w:rsid w:val="00B75FCD"/>
    <w:rsid w:val="00B82DFA"/>
    <w:rsid w:val="00B928A0"/>
    <w:rsid w:val="00B92E4F"/>
    <w:rsid w:val="00B937E7"/>
    <w:rsid w:val="00B94DC8"/>
    <w:rsid w:val="00B97826"/>
    <w:rsid w:val="00BA0755"/>
    <w:rsid w:val="00BA33DD"/>
    <w:rsid w:val="00BA4180"/>
    <w:rsid w:val="00BB12E3"/>
    <w:rsid w:val="00BB48D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0D0A"/>
    <w:rsid w:val="00BF5393"/>
    <w:rsid w:val="00BF5FC6"/>
    <w:rsid w:val="00C06E38"/>
    <w:rsid w:val="00C1343A"/>
    <w:rsid w:val="00C14B0A"/>
    <w:rsid w:val="00C1517B"/>
    <w:rsid w:val="00C23D5F"/>
    <w:rsid w:val="00C24376"/>
    <w:rsid w:val="00C31B14"/>
    <w:rsid w:val="00C348D2"/>
    <w:rsid w:val="00C4118F"/>
    <w:rsid w:val="00C412F2"/>
    <w:rsid w:val="00C45683"/>
    <w:rsid w:val="00C55C3B"/>
    <w:rsid w:val="00C66928"/>
    <w:rsid w:val="00C6692C"/>
    <w:rsid w:val="00C70D78"/>
    <w:rsid w:val="00C80A58"/>
    <w:rsid w:val="00C81BE6"/>
    <w:rsid w:val="00C84528"/>
    <w:rsid w:val="00C86D2C"/>
    <w:rsid w:val="00C968C5"/>
    <w:rsid w:val="00CA0189"/>
    <w:rsid w:val="00CA339C"/>
    <w:rsid w:val="00CB20AA"/>
    <w:rsid w:val="00CC3341"/>
    <w:rsid w:val="00CC5BFA"/>
    <w:rsid w:val="00CC6928"/>
    <w:rsid w:val="00CD0360"/>
    <w:rsid w:val="00CD3393"/>
    <w:rsid w:val="00CD33E9"/>
    <w:rsid w:val="00CE0761"/>
    <w:rsid w:val="00CE2458"/>
    <w:rsid w:val="00CE3E73"/>
    <w:rsid w:val="00CE6194"/>
    <w:rsid w:val="00CE708F"/>
    <w:rsid w:val="00CF2CC9"/>
    <w:rsid w:val="00CF4C39"/>
    <w:rsid w:val="00CF5B1C"/>
    <w:rsid w:val="00CF7120"/>
    <w:rsid w:val="00D02705"/>
    <w:rsid w:val="00D06BFE"/>
    <w:rsid w:val="00D07FFC"/>
    <w:rsid w:val="00D1475E"/>
    <w:rsid w:val="00D15A37"/>
    <w:rsid w:val="00D2249D"/>
    <w:rsid w:val="00D31095"/>
    <w:rsid w:val="00D31E30"/>
    <w:rsid w:val="00D377B7"/>
    <w:rsid w:val="00D37A1D"/>
    <w:rsid w:val="00D42719"/>
    <w:rsid w:val="00D44F19"/>
    <w:rsid w:val="00D5658C"/>
    <w:rsid w:val="00D567D8"/>
    <w:rsid w:val="00D60DFE"/>
    <w:rsid w:val="00D6279C"/>
    <w:rsid w:val="00D6415B"/>
    <w:rsid w:val="00D649A5"/>
    <w:rsid w:val="00D659A9"/>
    <w:rsid w:val="00D672E3"/>
    <w:rsid w:val="00D679C6"/>
    <w:rsid w:val="00D70009"/>
    <w:rsid w:val="00D755EA"/>
    <w:rsid w:val="00D7571E"/>
    <w:rsid w:val="00D77E13"/>
    <w:rsid w:val="00D8481A"/>
    <w:rsid w:val="00DA1435"/>
    <w:rsid w:val="00DA2616"/>
    <w:rsid w:val="00DA54C9"/>
    <w:rsid w:val="00DA570F"/>
    <w:rsid w:val="00DB3737"/>
    <w:rsid w:val="00DB6E07"/>
    <w:rsid w:val="00DB7AA3"/>
    <w:rsid w:val="00DC657B"/>
    <w:rsid w:val="00DC77D6"/>
    <w:rsid w:val="00DD6625"/>
    <w:rsid w:val="00DE4063"/>
    <w:rsid w:val="00DF1B20"/>
    <w:rsid w:val="00DF25AC"/>
    <w:rsid w:val="00DF6501"/>
    <w:rsid w:val="00E30F44"/>
    <w:rsid w:val="00E33838"/>
    <w:rsid w:val="00E3554B"/>
    <w:rsid w:val="00E375A3"/>
    <w:rsid w:val="00E41F7B"/>
    <w:rsid w:val="00E4380B"/>
    <w:rsid w:val="00E4382D"/>
    <w:rsid w:val="00E44C06"/>
    <w:rsid w:val="00E470E6"/>
    <w:rsid w:val="00E54104"/>
    <w:rsid w:val="00E71612"/>
    <w:rsid w:val="00E75554"/>
    <w:rsid w:val="00E87A8C"/>
    <w:rsid w:val="00E933D8"/>
    <w:rsid w:val="00E9716F"/>
    <w:rsid w:val="00EA0422"/>
    <w:rsid w:val="00EA7ED9"/>
    <w:rsid w:val="00EB14B3"/>
    <w:rsid w:val="00EB2CC8"/>
    <w:rsid w:val="00EB5062"/>
    <w:rsid w:val="00EB56A1"/>
    <w:rsid w:val="00EB57C6"/>
    <w:rsid w:val="00EC24F3"/>
    <w:rsid w:val="00ED4A52"/>
    <w:rsid w:val="00ED7318"/>
    <w:rsid w:val="00EE6802"/>
    <w:rsid w:val="00F032D4"/>
    <w:rsid w:val="00F0360E"/>
    <w:rsid w:val="00F04253"/>
    <w:rsid w:val="00F07501"/>
    <w:rsid w:val="00F20832"/>
    <w:rsid w:val="00F302CA"/>
    <w:rsid w:val="00F42161"/>
    <w:rsid w:val="00F43117"/>
    <w:rsid w:val="00F50ACD"/>
    <w:rsid w:val="00F51C3B"/>
    <w:rsid w:val="00F53B87"/>
    <w:rsid w:val="00F56215"/>
    <w:rsid w:val="00F61E16"/>
    <w:rsid w:val="00F64031"/>
    <w:rsid w:val="00F65590"/>
    <w:rsid w:val="00F75556"/>
    <w:rsid w:val="00F83DD2"/>
    <w:rsid w:val="00F86000"/>
    <w:rsid w:val="00F86DC1"/>
    <w:rsid w:val="00FA2FFF"/>
    <w:rsid w:val="00FB0186"/>
    <w:rsid w:val="00FB15CA"/>
    <w:rsid w:val="00FB461A"/>
    <w:rsid w:val="00FC7851"/>
    <w:rsid w:val="00FD19F3"/>
    <w:rsid w:val="00FD1ECA"/>
    <w:rsid w:val="00FD34FF"/>
    <w:rsid w:val="00FD5307"/>
    <w:rsid w:val="00FD71F1"/>
    <w:rsid w:val="00FD751B"/>
    <w:rsid w:val="00FE270A"/>
    <w:rsid w:val="00FE4EAD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6E664-61B3-46BC-9789-FA65CAA6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3251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21742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Tatyana P. Petrova</cp:lastModifiedBy>
  <cp:revision>11</cp:revision>
  <cp:lastPrinted>2018-01-18T17:13:00Z</cp:lastPrinted>
  <dcterms:created xsi:type="dcterms:W3CDTF">2018-02-12T15:06:00Z</dcterms:created>
  <dcterms:modified xsi:type="dcterms:W3CDTF">2022-04-19T14:31:00Z</dcterms:modified>
</cp:coreProperties>
</file>